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37636" w14:textId="72E6369D" w:rsidR="00091539" w:rsidRDefault="00091539" w:rsidP="00091539">
      <w:pPr>
        <w:pStyle w:val="Nadpis1"/>
      </w:pPr>
      <w:r w:rsidRPr="00091539">
        <w:t xml:space="preserve">SKLADBY PODLAH </w:t>
      </w:r>
      <w:r>
        <w:t>1.NP</w:t>
      </w:r>
      <w:r w:rsidR="00823146">
        <w:t xml:space="preserve"> – BOURANÉ </w:t>
      </w:r>
      <w:r w:rsidR="006F2A4C">
        <w:t xml:space="preserve"> </w:t>
      </w:r>
    </w:p>
    <w:p w14:paraId="778B55A0" w14:textId="77777777" w:rsidR="00823146" w:rsidRPr="00823146" w:rsidRDefault="00823146" w:rsidP="00823146"/>
    <w:p w14:paraId="52DC34D7" w14:textId="4D61B9B4" w:rsidR="00E756CC" w:rsidRDefault="00E756CC" w:rsidP="00E756CC">
      <w:pPr>
        <w:pStyle w:val="Nadpis2"/>
        <w:spacing w:line="360" w:lineRule="auto"/>
      </w:pPr>
      <w:r>
        <w:t>X1.1</w:t>
      </w:r>
      <w:r w:rsidRPr="00091539">
        <w:t xml:space="preserve"> – Podlaha keramická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67"/>
        <w:gridCol w:w="850"/>
        <w:gridCol w:w="560"/>
      </w:tblGrid>
      <w:tr w:rsidR="00E756CC" w14:paraId="02BE3E67" w14:textId="77777777" w:rsidTr="004D701A">
        <w:tc>
          <w:tcPr>
            <w:tcW w:w="283" w:type="dxa"/>
            <w:vAlign w:val="center"/>
          </w:tcPr>
          <w:p w14:paraId="64E3F02C" w14:textId="77777777" w:rsidR="00E756CC" w:rsidRPr="00D0345B" w:rsidRDefault="00E756CC" w:rsidP="004D701A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1781C08C" w14:textId="2DA0FCD4" w:rsidR="00E756CC" w:rsidRPr="00D0345B" w:rsidRDefault="00E756CC" w:rsidP="004D701A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Keramická dlažba</w:t>
            </w:r>
            <w:r w:rsidR="004D13DD">
              <w:rPr>
                <w:rFonts w:ascii="Arial" w:hAnsi="Arial" w:cs="Arial"/>
                <w:sz w:val="20"/>
                <w:szCs w:val="20"/>
              </w:rPr>
              <w:t xml:space="preserve"> – ODSTRANIT</w:t>
            </w:r>
          </w:p>
          <w:p w14:paraId="67C4784C" w14:textId="497867F7" w:rsidR="00E756CC" w:rsidRPr="00E756CC" w:rsidRDefault="00E756CC" w:rsidP="004D701A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756C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lepeno k podkladu </w:t>
            </w:r>
          </w:p>
        </w:tc>
        <w:tc>
          <w:tcPr>
            <w:tcW w:w="850" w:type="dxa"/>
            <w:vAlign w:val="center"/>
          </w:tcPr>
          <w:p w14:paraId="7747F9B6" w14:textId="77777777" w:rsidR="00E756CC" w:rsidRPr="00D0345B" w:rsidRDefault="00E756CC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</w:tcPr>
          <w:p w14:paraId="1F43AFDC" w14:textId="77777777" w:rsidR="00E756CC" w:rsidRPr="00D0345B" w:rsidRDefault="00E756CC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E756CC" w14:paraId="2B167DBD" w14:textId="77777777" w:rsidTr="004D701A">
        <w:tc>
          <w:tcPr>
            <w:tcW w:w="283" w:type="dxa"/>
            <w:vAlign w:val="center"/>
          </w:tcPr>
          <w:p w14:paraId="576CA0BA" w14:textId="77777777" w:rsidR="00E756CC" w:rsidRPr="00D0345B" w:rsidRDefault="00E756CC" w:rsidP="004D701A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7D5ED8F5" w14:textId="2F17CF71" w:rsidR="00E756CC" w:rsidRPr="00D0345B" w:rsidRDefault="00E756CC" w:rsidP="004D70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Příprava podkladu</w:t>
            </w:r>
            <w:r w:rsidR="00823146">
              <w:rPr>
                <w:rFonts w:ascii="Arial" w:hAnsi="Arial" w:cs="Arial"/>
                <w:sz w:val="20"/>
                <w:szCs w:val="20"/>
              </w:rPr>
              <w:t xml:space="preserve"> – BROUŠENÍ, VYSPRÁVKY </w:t>
            </w:r>
          </w:p>
        </w:tc>
        <w:tc>
          <w:tcPr>
            <w:tcW w:w="850" w:type="dxa"/>
            <w:vAlign w:val="center"/>
          </w:tcPr>
          <w:p w14:paraId="3AB63A99" w14:textId="7EB208A2" w:rsidR="00E756CC" w:rsidRPr="00D0345B" w:rsidRDefault="00823146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0" w:type="dxa"/>
            <w:vAlign w:val="center"/>
          </w:tcPr>
          <w:p w14:paraId="7BF2C257" w14:textId="7C5BD539" w:rsidR="00E756CC" w:rsidRPr="00D0345B" w:rsidRDefault="00823146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E756CC" w14:paraId="149882F6" w14:textId="77777777" w:rsidTr="004D701A">
        <w:tc>
          <w:tcPr>
            <w:tcW w:w="283" w:type="dxa"/>
            <w:vAlign w:val="center"/>
          </w:tcPr>
          <w:p w14:paraId="18E29880" w14:textId="77777777" w:rsidR="00E756CC" w:rsidRPr="003C7D50" w:rsidRDefault="00E756CC" w:rsidP="004D701A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48011C00" w14:textId="77777777" w:rsidR="00E756CC" w:rsidRPr="003C7D50" w:rsidRDefault="00E756CC" w:rsidP="004D701A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betonová mazanina</w:t>
            </w:r>
          </w:p>
        </w:tc>
        <w:tc>
          <w:tcPr>
            <w:tcW w:w="850" w:type="dxa"/>
            <w:vAlign w:val="center"/>
          </w:tcPr>
          <w:p w14:paraId="6D9BF9FF" w14:textId="77777777" w:rsidR="00E756CC" w:rsidRPr="003C7D50" w:rsidRDefault="00E756CC" w:rsidP="004D701A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3D2AF37" w14:textId="77777777" w:rsidR="00E756CC" w:rsidRPr="003C7D50" w:rsidRDefault="00E756CC" w:rsidP="004D701A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E756CC" w14:paraId="045D4732" w14:textId="77777777" w:rsidTr="004D701A">
        <w:tc>
          <w:tcPr>
            <w:tcW w:w="283" w:type="dxa"/>
            <w:vAlign w:val="center"/>
          </w:tcPr>
          <w:p w14:paraId="39E4D0C3" w14:textId="77777777" w:rsidR="00E756CC" w:rsidRPr="00D0345B" w:rsidRDefault="00E756CC" w:rsidP="004D70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7" w:type="dxa"/>
            <w:vAlign w:val="center"/>
          </w:tcPr>
          <w:p w14:paraId="1A29A7ED" w14:textId="77777777" w:rsidR="00E756CC" w:rsidRPr="003C7D50" w:rsidRDefault="00E756CC" w:rsidP="004D701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4B1BF5D4" w14:textId="3E2DBFA8" w:rsidR="00E756CC" w:rsidRPr="00D0345B" w:rsidRDefault="00823146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0" w:type="dxa"/>
            <w:vAlign w:val="center"/>
          </w:tcPr>
          <w:p w14:paraId="0AB2B1D7" w14:textId="77777777" w:rsidR="00E756CC" w:rsidRPr="00D0345B" w:rsidRDefault="00E756CC" w:rsidP="004D7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55522A4B" w14:textId="77777777" w:rsidR="003C7D50" w:rsidRDefault="003C7D50" w:rsidP="003C7D50"/>
    <w:p w14:paraId="4C2D62AD" w14:textId="3EC8A0DD" w:rsidR="003C7D50" w:rsidRDefault="00823146" w:rsidP="003C7D50">
      <w:pPr>
        <w:pStyle w:val="Nadpis2"/>
        <w:spacing w:line="360" w:lineRule="auto"/>
      </w:pPr>
      <w:r>
        <w:t>X</w:t>
      </w:r>
      <w:r w:rsidR="003C7D50">
        <w:t>1.</w:t>
      </w:r>
      <w:r>
        <w:t>2</w:t>
      </w:r>
      <w:r w:rsidR="003C7D50" w:rsidRPr="00091539">
        <w:t xml:space="preserve"> – Podlaha </w:t>
      </w:r>
      <w:r w:rsidR="004D13DD">
        <w:t>betonová mazanina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67"/>
        <w:gridCol w:w="850"/>
        <w:gridCol w:w="560"/>
      </w:tblGrid>
      <w:tr w:rsidR="003C7D50" w14:paraId="4F70AF2A" w14:textId="77777777" w:rsidTr="003C7D50">
        <w:tc>
          <w:tcPr>
            <w:tcW w:w="283" w:type="dxa"/>
            <w:vAlign w:val="center"/>
          </w:tcPr>
          <w:p w14:paraId="042F621D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5BF342FC" w14:textId="43FDA869" w:rsidR="003C7D50" w:rsidRPr="00D0345B" w:rsidRDefault="004D13DD" w:rsidP="00E63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Příprava podkladu – BROUŠENÍ, VYSPRÁVKY</w:t>
            </w:r>
          </w:p>
        </w:tc>
        <w:tc>
          <w:tcPr>
            <w:tcW w:w="850" w:type="dxa"/>
            <w:vAlign w:val="center"/>
          </w:tcPr>
          <w:p w14:paraId="1E5D92E5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</w:tcPr>
          <w:p w14:paraId="06D90A66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3C7D50" w14:paraId="5570B35C" w14:textId="77777777" w:rsidTr="003C7D50">
        <w:tc>
          <w:tcPr>
            <w:tcW w:w="283" w:type="dxa"/>
            <w:vAlign w:val="center"/>
          </w:tcPr>
          <w:p w14:paraId="4949BBE5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2CBA2DD0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Hloubková penetrace podkladu</w:t>
            </w:r>
          </w:p>
        </w:tc>
        <w:tc>
          <w:tcPr>
            <w:tcW w:w="850" w:type="dxa"/>
            <w:vAlign w:val="center"/>
          </w:tcPr>
          <w:p w14:paraId="7D7C546F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5C0184B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D50" w14:paraId="020720FE" w14:textId="77777777" w:rsidTr="003C7D50">
        <w:tc>
          <w:tcPr>
            <w:tcW w:w="283" w:type="dxa"/>
            <w:vAlign w:val="center"/>
          </w:tcPr>
          <w:p w14:paraId="5F9DC083" w14:textId="77777777" w:rsidR="003C7D50" w:rsidRPr="003C7D50" w:rsidRDefault="003C7D50" w:rsidP="00E63D28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</w:tcPr>
          <w:p w14:paraId="41EF579A" w14:textId="77777777" w:rsidR="003C7D50" w:rsidRPr="003C7D50" w:rsidRDefault="003C7D50" w:rsidP="00E63D28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betonová mazanina</w:t>
            </w:r>
          </w:p>
        </w:tc>
        <w:tc>
          <w:tcPr>
            <w:tcW w:w="850" w:type="dxa"/>
            <w:vAlign w:val="center"/>
          </w:tcPr>
          <w:p w14:paraId="16008C02" w14:textId="77777777" w:rsidR="003C7D50" w:rsidRPr="003C7D50" w:rsidRDefault="003C7D50" w:rsidP="00E63D28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E07F322" w14:textId="77777777" w:rsidR="003C7D50" w:rsidRPr="003C7D50" w:rsidRDefault="003C7D50" w:rsidP="00E63D28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3C7D50" w14:paraId="41C47505" w14:textId="77777777" w:rsidTr="003C7D50">
        <w:tc>
          <w:tcPr>
            <w:tcW w:w="283" w:type="dxa"/>
            <w:vAlign w:val="center"/>
          </w:tcPr>
          <w:p w14:paraId="6689683E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7" w:type="dxa"/>
            <w:vAlign w:val="center"/>
          </w:tcPr>
          <w:p w14:paraId="407106AA" w14:textId="77777777" w:rsidR="003C7D50" w:rsidRPr="003C7D50" w:rsidRDefault="003C7D50" w:rsidP="00E63D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4B198711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</w:tcPr>
          <w:p w14:paraId="2D5F72D1" w14:textId="77777777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4C5CFACF" w14:textId="77777777" w:rsidR="003C7D50" w:rsidRDefault="003C7D50" w:rsidP="003C7D50"/>
    <w:p w14:paraId="260EBFA7" w14:textId="4DDF1BC9" w:rsidR="003C7D50" w:rsidRDefault="00823146" w:rsidP="003C7D50">
      <w:pPr>
        <w:pStyle w:val="Nadpis2"/>
        <w:spacing w:line="360" w:lineRule="auto"/>
      </w:pPr>
      <w:r>
        <w:t>X</w:t>
      </w:r>
      <w:r w:rsidR="003C7D50">
        <w:t>1.</w:t>
      </w:r>
      <w:r>
        <w:t>3</w:t>
      </w:r>
      <w:r w:rsidR="003C7D50" w:rsidRPr="00091539">
        <w:t xml:space="preserve"> – Podlaha </w:t>
      </w:r>
      <w:r w:rsidR="004D13DD">
        <w:t>vinylová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3C7D50" w14:paraId="59AAE8BB" w14:textId="77777777" w:rsidTr="003C7D50">
        <w:tc>
          <w:tcPr>
            <w:tcW w:w="283" w:type="dxa"/>
            <w:vAlign w:val="center"/>
          </w:tcPr>
          <w:p w14:paraId="6799F0A6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212B0B33" w14:textId="0CA6F370" w:rsidR="003C7D50" w:rsidRPr="00D0345B" w:rsidRDefault="004D13DD" w:rsidP="00E63D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Příprava podkladu – BROUŠENÍ, VYSPRÁVKY</w:t>
            </w:r>
          </w:p>
        </w:tc>
        <w:tc>
          <w:tcPr>
            <w:tcW w:w="850" w:type="dxa"/>
            <w:vAlign w:val="center"/>
          </w:tcPr>
          <w:p w14:paraId="0B596817" w14:textId="2779D5DB" w:rsidR="004D13DD" w:rsidRPr="00D0345B" w:rsidRDefault="004D13DD" w:rsidP="004D13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0" w:type="dxa"/>
            <w:vAlign w:val="center"/>
          </w:tcPr>
          <w:p w14:paraId="7FFAF58C" w14:textId="0114C7B2" w:rsidR="003C7D50" w:rsidRPr="00D0345B" w:rsidRDefault="004D13DD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3C7D50" w14:paraId="08A53E62" w14:textId="77777777" w:rsidTr="003C7D50">
        <w:tc>
          <w:tcPr>
            <w:tcW w:w="283" w:type="dxa"/>
            <w:vAlign w:val="center"/>
          </w:tcPr>
          <w:p w14:paraId="43152317" w14:textId="77777777" w:rsidR="003C7D50" w:rsidRPr="003C7D50" w:rsidRDefault="003C7D50" w:rsidP="00E63D28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1CEFF868" w14:textId="6EDC40BD" w:rsidR="003C7D50" w:rsidRPr="003C7D50" w:rsidRDefault="003C7D50" w:rsidP="00E63D28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betonová mazanina</w:t>
            </w:r>
          </w:p>
        </w:tc>
        <w:tc>
          <w:tcPr>
            <w:tcW w:w="850" w:type="dxa"/>
            <w:vAlign w:val="center"/>
          </w:tcPr>
          <w:p w14:paraId="3D197976" w14:textId="77777777" w:rsidR="003C7D50" w:rsidRPr="003C7D50" w:rsidRDefault="003C7D50" w:rsidP="00E63D28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55568E1" w14:textId="77777777" w:rsidR="003C7D50" w:rsidRPr="003C7D50" w:rsidRDefault="003C7D50" w:rsidP="00E63D28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3C7D50" w14:paraId="19CFB3FC" w14:textId="77777777" w:rsidTr="003C7D50">
        <w:tc>
          <w:tcPr>
            <w:tcW w:w="283" w:type="dxa"/>
            <w:vAlign w:val="center"/>
          </w:tcPr>
          <w:p w14:paraId="4656E362" w14:textId="77777777" w:rsidR="003C7D50" w:rsidRPr="00D0345B" w:rsidRDefault="003C7D50" w:rsidP="00E63D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0E5DFFC5" w14:textId="77777777" w:rsidR="003C7D50" w:rsidRPr="003C7D50" w:rsidRDefault="003C7D50" w:rsidP="00E63D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4729E1E3" w14:textId="78D2E1A5" w:rsidR="003C7D50" w:rsidRPr="00D0345B" w:rsidRDefault="004D13DD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0" w:type="dxa"/>
            <w:vAlign w:val="center"/>
          </w:tcPr>
          <w:p w14:paraId="2CCB9995" w14:textId="7E237455" w:rsidR="003C7D50" w:rsidRPr="00D0345B" w:rsidRDefault="003C7D50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50388FA1" w14:textId="77777777" w:rsidR="003C7D50" w:rsidRDefault="003C7D50" w:rsidP="003C7D50"/>
    <w:p w14:paraId="4B9E4EBC" w14:textId="77777777" w:rsidR="00C86ADB" w:rsidRDefault="00C86ADB" w:rsidP="003C7D50"/>
    <w:p w14:paraId="7F3D4DB6" w14:textId="77777777" w:rsidR="00C86ADB" w:rsidRDefault="00C86ADB" w:rsidP="003C7D50"/>
    <w:p w14:paraId="5DD6C555" w14:textId="77777777" w:rsidR="004D13DD" w:rsidRDefault="004D13DD" w:rsidP="003C7D50"/>
    <w:p w14:paraId="799B3A90" w14:textId="77777777" w:rsidR="004D13DD" w:rsidRDefault="004D13DD" w:rsidP="003C7D50"/>
    <w:p w14:paraId="70F9831D" w14:textId="77777777" w:rsidR="004D13DD" w:rsidRDefault="004D13DD" w:rsidP="003C7D50"/>
    <w:p w14:paraId="29D19B3C" w14:textId="77777777" w:rsidR="004D13DD" w:rsidRDefault="004D13DD" w:rsidP="003C7D50"/>
    <w:p w14:paraId="66EF5031" w14:textId="77777777" w:rsidR="004D13DD" w:rsidRDefault="004D13DD" w:rsidP="003C7D50"/>
    <w:p w14:paraId="2285CD6E" w14:textId="77777777" w:rsidR="004D13DD" w:rsidRDefault="004D13DD" w:rsidP="003C7D50"/>
    <w:p w14:paraId="24151473" w14:textId="77777777" w:rsidR="004D13DD" w:rsidRDefault="004D13DD" w:rsidP="003C7D50"/>
    <w:p w14:paraId="3BA954C6" w14:textId="77777777" w:rsidR="004D13DD" w:rsidRDefault="004D13DD" w:rsidP="003C7D50"/>
    <w:p w14:paraId="4F37E8E9" w14:textId="77777777" w:rsidR="004D13DD" w:rsidRDefault="004D13DD" w:rsidP="003C7D50"/>
    <w:p w14:paraId="35222922" w14:textId="1FD618E9" w:rsidR="004D13DD" w:rsidRDefault="004D13DD" w:rsidP="003C7D50"/>
    <w:p w14:paraId="03693786" w14:textId="77777777" w:rsidR="004D13DD" w:rsidRDefault="004D13DD" w:rsidP="003C7D50"/>
    <w:p w14:paraId="7F0E1CE8" w14:textId="77777777" w:rsidR="004D13DD" w:rsidRDefault="004D13DD" w:rsidP="003C7D50"/>
    <w:p w14:paraId="38B19DE4" w14:textId="77777777" w:rsidR="004D13DD" w:rsidRDefault="004D13DD" w:rsidP="003C7D50"/>
    <w:p w14:paraId="0ED6E301" w14:textId="77777777" w:rsidR="005B40D1" w:rsidRDefault="005B40D1" w:rsidP="003C7D50"/>
    <w:p w14:paraId="3B66BBC0" w14:textId="34BC08EE" w:rsidR="00C86ADB" w:rsidRDefault="00C86ADB" w:rsidP="00C86ADB">
      <w:pPr>
        <w:pStyle w:val="Nadpis1"/>
      </w:pPr>
      <w:r>
        <w:lastRenderedPageBreak/>
        <w:t>SKLADBY PODLAH</w:t>
      </w:r>
      <w:ins w:id="0" w:author="Vít Kaliba" w:date="2024-04-12T17:53:00Z">
        <w:r w:rsidR="00CA1A88">
          <w:t xml:space="preserve"> A PŘÍČEK </w:t>
        </w:r>
      </w:ins>
      <w:del w:id="1" w:author="Vít Kaliba" w:date="2024-04-12T17:53:00Z">
        <w:r w:rsidDel="00CA1A88">
          <w:delText xml:space="preserve"> </w:delText>
        </w:r>
      </w:del>
      <w:r>
        <w:t>1.NP</w:t>
      </w:r>
      <w:r w:rsidR="004D13DD">
        <w:t xml:space="preserve"> </w:t>
      </w:r>
      <w:r w:rsidR="00E66AC5">
        <w:t>–</w:t>
      </w:r>
      <w:r w:rsidR="004D13DD">
        <w:t xml:space="preserve"> NOVÉ</w:t>
      </w:r>
    </w:p>
    <w:p w14:paraId="15610FC7" w14:textId="77777777" w:rsidR="00E66AC5" w:rsidRDefault="00E66AC5" w:rsidP="00E66AC5"/>
    <w:p w14:paraId="47A709DA" w14:textId="77777777" w:rsidR="00E66AC5" w:rsidRDefault="00E66AC5" w:rsidP="00E66AC5">
      <w:pPr>
        <w:pStyle w:val="Nadpis2"/>
        <w:spacing w:line="360" w:lineRule="auto"/>
      </w:pPr>
      <w:r>
        <w:t>P0.1 – Podkladní betonová deska / podjezd výtahu, kanalizace /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E66AC5" w14:paraId="55E0EFF1" w14:textId="77777777" w:rsidTr="00DF0A95">
        <w:tc>
          <w:tcPr>
            <w:tcW w:w="283" w:type="dxa"/>
            <w:vAlign w:val="center"/>
          </w:tcPr>
          <w:p w14:paraId="6E31D1C0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08489FA0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Betonová mazanina </w:t>
            </w:r>
            <w:r w:rsidRPr="001B33F0">
              <w:rPr>
                <w:rFonts w:ascii="Arial" w:hAnsi="Arial" w:cs="Arial"/>
                <w:sz w:val="16"/>
                <w:szCs w:val="16"/>
              </w:rPr>
              <w:t>/ ochrana AP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1C42">
              <w:rPr>
                <w:rFonts w:ascii="Arial" w:hAnsi="Arial" w:cs="Arial"/>
                <w:sz w:val="16"/>
                <w:szCs w:val="16"/>
              </w:rPr>
              <w:t>armovaná sítí R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111C42">
              <w:rPr>
                <w:rFonts w:ascii="Arial" w:hAnsi="Arial" w:cs="Arial"/>
                <w:sz w:val="16"/>
                <w:szCs w:val="16"/>
              </w:rPr>
              <w:t>/100/100</w:t>
            </w:r>
          </w:p>
        </w:tc>
        <w:tc>
          <w:tcPr>
            <w:tcW w:w="850" w:type="dxa"/>
            <w:vAlign w:val="center"/>
          </w:tcPr>
          <w:p w14:paraId="65206DC0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60" w:type="dxa"/>
            <w:vAlign w:val="center"/>
          </w:tcPr>
          <w:p w14:paraId="281F5A89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E66AC5" w14:paraId="7B0544F5" w14:textId="77777777" w:rsidTr="00DF0A95">
        <w:tc>
          <w:tcPr>
            <w:tcW w:w="283" w:type="dxa"/>
            <w:vAlign w:val="center"/>
            <w:hideMark/>
          </w:tcPr>
          <w:p w14:paraId="3161D6E7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117E3A68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pás modifikovaný </w:t>
            </w:r>
            <w:r w:rsidRPr="00111C42">
              <w:rPr>
                <w:rFonts w:ascii="Arial" w:hAnsi="Arial" w:cs="Arial"/>
                <w:sz w:val="16"/>
                <w:szCs w:val="16"/>
              </w:rPr>
              <w:t>vytaženo – napojeno na stávající AP</w:t>
            </w:r>
          </w:p>
        </w:tc>
        <w:tc>
          <w:tcPr>
            <w:tcW w:w="850" w:type="dxa"/>
            <w:vAlign w:val="center"/>
            <w:hideMark/>
          </w:tcPr>
          <w:p w14:paraId="32935D22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560" w:type="dxa"/>
            <w:vAlign w:val="center"/>
            <w:hideMark/>
          </w:tcPr>
          <w:p w14:paraId="5A68A16A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E66AC5" w14:paraId="04043B1B" w14:textId="77777777" w:rsidTr="00DF0A95">
        <w:tc>
          <w:tcPr>
            <w:tcW w:w="283" w:type="dxa"/>
            <w:vAlign w:val="center"/>
            <w:hideMark/>
          </w:tcPr>
          <w:p w14:paraId="143368F6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134E65E2" w14:textId="77777777" w:rsidR="00E66AC5" w:rsidRDefault="00E66AC5" w:rsidP="00DF0A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nátěr penetrační </w:t>
            </w:r>
          </w:p>
        </w:tc>
        <w:tc>
          <w:tcPr>
            <w:tcW w:w="850" w:type="dxa"/>
            <w:vAlign w:val="center"/>
          </w:tcPr>
          <w:p w14:paraId="41A751A3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4AF3BF71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AC5" w14:paraId="47831517" w14:textId="77777777" w:rsidTr="00DF0A95">
        <w:tc>
          <w:tcPr>
            <w:tcW w:w="283" w:type="dxa"/>
            <w:vAlign w:val="center"/>
            <w:hideMark/>
          </w:tcPr>
          <w:p w14:paraId="315C213F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36744EB2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Betonová deska </w:t>
            </w:r>
            <w:r w:rsidRPr="00111C42">
              <w:rPr>
                <w:rFonts w:ascii="Arial" w:hAnsi="Arial" w:cs="Arial"/>
                <w:sz w:val="16"/>
                <w:szCs w:val="16"/>
              </w:rPr>
              <w:t>armovaná sítí R8/100/100</w:t>
            </w:r>
          </w:p>
        </w:tc>
        <w:tc>
          <w:tcPr>
            <w:tcW w:w="850" w:type="dxa"/>
            <w:vAlign w:val="center"/>
          </w:tcPr>
          <w:p w14:paraId="26FBD037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60" w:type="dxa"/>
            <w:vAlign w:val="center"/>
          </w:tcPr>
          <w:p w14:paraId="256FA7BF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E66AC5" w14:paraId="19200B58" w14:textId="77777777" w:rsidTr="00DF0A95">
        <w:tc>
          <w:tcPr>
            <w:tcW w:w="283" w:type="dxa"/>
            <w:vAlign w:val="center"/>
            <w:hideMark/>
          </w:tcPr>
          <w:p w14:paraId="0ACCF0DF" w14:textId="77777777" w:rsidR="00E66AC5" w:rsidRDefault="00E66AC5" w:rsidP="00DF0A95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341427F" w14:textId="77777777" w:rsidR="00E66AC5" w:rsidRDefault="00E66AC5" w:rsidP="00DF0A95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Stávající hutněný podklad / zemina</w:t>
            </w:r>
          </w:p>
        </w:tc>
        <w:tc>
          <w:tcPr>
            <w:tcW w:w="850" w:type="dxa"/>
            <w:vAlign w:val="center"/>
          </w:tcPr>
          <w:p w14:paraId="29A0F7C7" w14:textId="77777777" w:rsidR="00E66AC5" w:rsidRDefault="00E66AC5" w:rsidP="00DF0A95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F4E47AA" w14:textId="77777777" w:rsidR="00E66AC5" w:rsidRDefault="00E66AC5" w:rsidP="00DF0A95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E66AC5" w14:paraId="2CE579B2" w14:textId="77777777" w:rsidTr="00DF0A95">
        <w:tc>
          <w:tcPr>
            <w:tcW w:w="283" w:type="dxa"/>
            <w:vAlign w:val="center"/>
          </w:tcPr>
          <w:p w14:paraId="7D5FE67D" w14:textId="77777777" w:rsidR="00E66AC5" w:rsidRDefault="00E66AC5" w:rsidP="00DF0A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  <w:hideMark/>
          </w:tcPr>
          <w:p w14:paraId="631A3A1A" w14:textId="77777777" w:rsidR="00E66AC5" w:rsidRDefault="00E66AC5" w:rsidP="00DF0A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  <w:hideMark/>
          </w:tcPr>
          <w:p w14:paraId="0033D87B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  <w:hideMark/>
          </w:tcPr>
          <w:p w14:paraId="6004A2C6" w14:textId="77777777" w:rsidR="00E66AC5" w:rsidRDefault="00E66AC5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6F3D981A" w14:textId="77777777" w:rsidR="00C86ADB" w:rsidRDefault="00C86ADB" w:rsidP="00C86ADB"/>
    <w:p w14:paraId="2901181B" w14:textId="77777777" w:rsidR="00C86ADB" w:rsidRDefault="00C86ADB" w:rsidP="00C86ADB">
      <w:pPr>
        <w:pStyle w:val="Nadpis2"/>
        <w:spacing w:line="360" w:lineRule="auto"/>
      </w:pPr>
      <w:r>
        <w:t>P1.1 – Podlaha keramická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67"/>
        <w:gridCol w:w="850"/>
        <w:gridCol w:w="560"/>
      </w:tblGrid>
      <w:tr w:rsidR="00C86ADB" w14:paraId="78AA84EE" w14:textId="77777777" w:rsidTr="00C86ADB">
        <w:tc>
          <w:tcPr>
            <w:tcW w:w="283" w:type="dxa"/>
            <w:vAlign w:val="center"/>
            <w:hideMark/>
          </w:tcPr>
          <w:p w14:paraId="2A0684A0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  <w:hideMark/>
          </w:tcPr>
          <w:p w14:paraId="571AA62C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Keramická dlažba slinutá</w:t>
            </w:r>
          </w:p>
          <w:p w14:paraId="3465BABB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plnoplošně lepeno hydroizolačním lepidlem /</w:t>
            </w:r>
          </w:p>
        </w:tc>
        <w:tc>
          <w:tcPr>
            <w:tcW w:w="850" w:type="dxa"/>
            <w:vAlign w:val="center"/>
            <w:hideMark/>
          </w:tcPr>
          <w:p w14:paraId="3DB95C1E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  <w:hideMark/>
          </w:tcPr>
          <w:p w14:paraId="0B0FCFFB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86ADB" w14:paraId="03DCB614" w14:textId="77777777" w:rsidTr="00C86ADB">
        <w:tc>
          <w:tcPr>
            <w:tcW w:w="283" w:type="dxa"/>
            <w:vAlign w:val="center"/>
            <w:hideMark/>
          </w:tcPr>
          <w:p w14:paraId="40BA99DE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  <w:hideMark/>
          </w:tcPr>
          <w:p w14:paraId="51ADB9C8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Hloubková penetrace podkladu</w:t>
            </w:r>
          </w:p>
        </w:tc>
        <w:tc>
          <w:tcPr>
            <w:tcW w:w="850" w:type="dxa"/>
            <w:vAlign w:val="center"/>
          </w:tcPr>
          <w:p w14:paraId="10BD0939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F1781D6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ADB" w14:paraId="63AA850E" w14:textId="77777777" w:rsidTr="00C86ADB">
        <w:tc>
          <w:tcPr>
            <w:tcW w:w="283" w:type="dxa"/>
            <w:vAlign w:val="center"/>
            <w:hideMark/>
          </w:tcPr>
          <w:p w14:paraId="4541CDBF" w14:textId="77777777" w:rsidR="00C86ADB" w:rsidRDefault="00C86AD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67" w:type="dxa"/>
            <w:vAlign w:val="center"/>
            <w:hideMark/>
          </w:tcPr>
          <w:p w14:paraId="087EDFDF" w14:textId="77777777" w:rsidR="00C86ADB" w:rsidRDefault="00C86ADB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Stávající betonová mazanina</w:t>
            </w:r>
          </w:p>
        </w:tc>
        <w:tc>
          <w:tcPr>
            <w:tcW w:w="850" w:type="dxa"/>
            <w:vAlign w:val="center"/>
          </w:tcPr>
          <w:p w14:paraId="065F2C6E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0C383734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C86ADB" w14:paraId="4D841E6F" w14:textId="77777777" w:rsidTr="00C86ADB">
        <w:tc>
          <w:tcPr>
            <w:tcW w:w="283" w:type="dxa"/>
            <w:vAlign w:val="center"/>
          </w:tcPr>
          <w:p w14:paraId="1FBF48A6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7" w:type="dxa"/>
            <w:vAlign w:val="center"/>
            <w:hideMark/>
          </w:tcPr>
          <w:p w14:paraId="0852C4A0" w14:textId="77777777" w:rsidR="00C86ADB" w:rsidRDefault="00C86A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  <w:hideMark/>
          </w:tcPr>
          <w:p w14:paraId="6A4DEA11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  <w:hideMark/>
          </w:tcPr>
          <w:p w14:paraId="4A197401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60905A85" w14:textId="77777777" w:rsidR="00C86ADB" w:rsidRDefault="00C86ADB" w:rsidP="00C86ADB"/>
    <w:p w14:paraId="1CED8420" w14:textId="77777777" w:rsidR="00C86ADB" w:rsidRDefault="00C86ADB" w:rsidP="00C86ADB">
      <w:pPr>
        <w:pStyle w:val="Nadpis2"/>
        <w:spacing w:line="360" w:lineRule="auto"/>
      </w:pPr>
      <w:r>
        <w:t xml:space="preserve">P1.2 – Podlaha </w:t>
      </w:r>
      <w:proofErr w:type="gramStart"/>
      <w:r>
        <w:t>keramická - PROTISKLUZNÁ</w:t>
      </w:r>
      <w:proofErr w:type="gramEnd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C86ADB" w14:paraId="3AD44AB2" w14:textId="77777777" w:rsidTr="00C86ADB">
        <w:tc>
          <w:tcPr>
            <w:tcW w:w="283" w:type="dxa"/>
            <w:vAlign w:val="center"/>
            <w:hideMark/>
          </w:tcPr>
          <w:p w14:paraId="5EF27100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15E601BE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Keramická dlažba slinutá – PROTISKLUZNÁ R12</w:t>
            </w:r>
          </w:p>
          <w:p w14:paraId="33DD895A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plnoplošně lepeno hydroizolačním lepidlem /</w:t>
            </w:r>
          </w:p>
        </w:tc>
        <w:tc>
          <w:tcPr>
            <w:tcW w:w="850" w:type="dxa"/>
            <w:vAlign w:val="center"/>
            <w:hideMark/>
          </w:tcPr>
          <w:p w14:paraId="54EB056E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  <w:hideMark/>
          </w:tcPr>
          <w:p w14:paraId="573C2E97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86ADB" w14:paraId="39FD491E" w14:textId="77777777" w:rsidTr="00C86ADB">
        <w:tc>
          <w:tcPr>
            <w:tcW w:w="283" w:type="dxa"/>
            <w:vAlign w:val="center"/>
            <w:hideMark/>
          </w:tcPr>
          <w:p w14:paraId="7D426175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6A1BAB0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Hydroizolační stěrka – pružná</w:t>
            </w:r>
          </w:p>
          <w:p w14:paraId="3583F570" w14:textId="77777777" w:rsidR="00C86ADB" w:rsidRDefault="00C86A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penetrace podkladu systémovou penetrací, armování všech rohů systémovou výztužnou páskou /</w:t>
            </w:r>
          </w:p>
        </w:tc>
        <w:tc>
          <w:tcPr>
            <w:tcW w:w="850" w:type="dxa"/>
            <w:vAlign w:val="center"/>
          </w:tcPr>
          <w:p w14:paraId="226B9B23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52B5234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ADB" w14:paraId="6FE558D5" w14:textId="77777777" w:rsidTr="00C86ADB">
        <w:tc>
          <w:tcPr>
            <w:tcW w:w="283" w:type="dxa"/>
            <w:vAlign w:val="center"/>
            <w:hideMark/>
          </w:tcPr>
          <w:p w14:paraId="44EACE87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F01E795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Hloubková penetrace podkladu</w:t>
            </w:r>
          </w:p>
        </w:tc>
        <w:tc>
          <w:tcPr>
            <w:tcW w:w="850" w:type="dxa"/>
            <w:vAlign w:val="center"/>
          </w:tcPr>
          <w:p w14:paraId="071E3778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2D429F48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ADB" w14:paraId="3C7E7DF7" w14:textId="77777777" w:rsidTr="00C86ADB">
        <w:tc>
          <w:tcPr>
            <w:tcW w:w="283" w:type="dxa"/>
            <w:vAlign w:val="center"/>
            <w:hideMark/>
          </w:tcPr>
          <w:p w14:paraId="4C8DCEC0" w14:textId="77777777" w:rsidR="00C86ADB" w:rsidRDefault="00C86AD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74180D3" w14:textId="77777777" w:rsidR="00C86ADB" w:rsidRDefault="00C86ADB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Stávající betonová mazanina</w:t>
            </w:r>
          </w:p>
        </w:tc>
        <w:tc>
          <w:tcPr>
            <w:tcW w:w="850" w:type="dxa"/>
            <w:vAlign w:val="center"/>
          </w:tcPr>
          <w:p w14:paraId="26F82021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7F56709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C86ADB" w14:paraId="1A5AC611" w14:textId="77777777" w:rsidTr="00C86ADB">
        <w:tc>
          <w:tcPr>
            <w:tcW w:w="283" w:type="dxa"/>
            <w:vAlign w:val="center"/>
          </w:tcPr>
          <w:p w14:paraId="5BB34153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  <w:hideMark/>
          </w:tcPr>
          <w:p w14:paraId="06DDE9C4" w14:textId="77777777" w:rsidR="00C86ADB" w:rsidRDefault="00C86A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  <w:hideMark/>
          </w:tcPr>
          <w:p w14:paraId="0A5DCB2A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0" w:type="dxa"/>
            <w:vAlign w:val="center"/>
            <w:hideMark/>
          </w:tcPr>
          <w:p w14:paraId="4B47BE42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03A6A1AF" w14:textId="77777777" w:rsidR="00C86ADB" w:rsidRDefault="00C86ADB" w:rsidP="00C86ADB"/>
    <w:p w14:paraId="2A9559B8" w14:textId="77777777" w:rsidR="00C86ADB" w:rsidRDefault="00C86ADB" w:rsidP="00C86ADB">
      <w:pPr>
        <w:pStyle w:val="Nadpis2"/>
        <w:spacing w:line="360" w:lineRule="auto"/>
      </w:pPr>
      <w:r>
        <w:t>P1.3 – Podlaha vinylová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C86ADB" w14:paraId="5FAA51D8" w14:textId="77777777" w:rsidTr="00C86ADB">
        <w:tc>
          <w:tcPr>
            <w:tcW w:w="283" w:type="dxa"/>
            <w:vAlign w:val="center"/>
            <w:hideMark/>
          </w:tcPr>
          <w:p w14:paraId="3E9FA297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0D2D3DEB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Vinylová podlaha 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 třida požární odolnosti Cfl-s1</w:t>
            </w:r>
          </w:p>
          <w:p w14:paraId="1BAD29A7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 plnoplošně lepeno disperzním lepidlem /</w:t>
            </w:r>
          </w:p>
        </w:tc>
        <w:tc>
          <w:tcPr>
            <w:tcW w:w="850" w:type="dxa"/>
            <w:vAlign w:val="center"/>
            <w:hideMark/>
          </w:tcPr>
          <w:p w14:paraId="5D23B7DE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560" w:type="dxa"/>
            <w:vAlign w:val="center"/>
            <w:hideMark/>
          </w:tcPr>
          <w:p w14:paraId="3E51B570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86ADB" w14:paraId="3DAD8F11" w14:textId="77777777" w:rsidTr="00C86ADB">
        <w:tc>
          <w:tcPr>
            <w:tcW w:w="283" w:type="dxa"/>
            <w:vAlign w:val="center"/>
            <w:hideMark/>
          </w:tcPr>
          <w:p w14:paraId="2412A23D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9E6BEAC" w14:textId="77777777" w:rsidR="00C86ADB" w:rsidRDefault="00C86AD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Vyrovnávací tenkovrstvá stěrka</w:t>
            </w:r>
          </w:p>
        </w:tc>
        <w:tc>
          <w:tcPr>
            <w:tcW w:w="850" w:type="dxa"/>
            <w:vAlign w:val="center"/>
            <w:hideMark/>
          </w:tcPr>
          <w:p w14:paraId="242DB563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</w:p>
        </w:tc>
        <w:tc>
          <w:tcPr>
            <w:tcW w:w="560" w:type="dxa"/>
            <w:vAlign w:val="center"/>
            <w:hideMark/>
          </w:tcPr>
          <w:p w14:paraId="089455D5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86ADB" w14:paraId="4BD414A1" w14:textId="77777777" w:rsidTr="00C86ADB">
        <w:tc>
          <w:tcPr>
            <w:tcW w:w="283" w:type="dxa"/>
            <w:vAlign w:val="center"/>
            <w:hideMark/>
          </w:tcPr>
          <w:p w14:paraId="46564BFA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7AD96A0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Hloubková penetrace podkladu</w:t>
            </w:r>
          </w:p>
        </w:tc>
        <w:tc>
          <w:tcPr>
            <w:tcW w:w="850" w:type="dxa"/>
            <w:vAlign w:val="center"/>
          </w:tcPr>
          <w:p w14:paraId="59786C0A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BD59578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6ADB" w14:paraId="6E427FAB" w14:textId="77777777" w:rsidTr="00C86ADB">
        <w:tc>
          <w:tcPr>
            <w:tcW w:w="283" w:type="dxa"/>
            <w:vAlign w:val="center"/>
            <w:hideMark/>
          </w:tcPr>
          <w:p w14:paraId="22283E08" w14:textId="77777777" w:rsidR="00C86ADB" w:rsidRDefault="00C86ADB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  <w:hideMark/>
          </w:tcPr>
          <w:p w14:paraId="7CE06EB4" w14:textId="77777777" w:rsidR="00C86ADB" w:rsidRDefault="00C86ADB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Stávající betonová mazanina</w:t>
            </w:r>
          </w:p>
        </w:tc>
        <w:tc>
          <w:tcPr>
            <w:tcW w:w="850" w:type="dxa"/>
            <w:vAlign w:val="center"/>
          </w:tcPr>
          <w:p w14:paraId="4903D944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3B2D281" w14:textId="77777777" w:rsidR="00C86ADB" w:rsidRDefault="00C86ADB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C86ADB" w14:paraId="50548225" w14:textId="77777777" w:rsidTr="00C86ADB">
        <w:tc>
          <w:tcPr>
            <w:tcW w:w="283" w:type="dxa"/>
            <w:vAlign w:val="center"/>
          </w:tcPr>
          <w:p w14:paraId="0828B70A" w14:textId="77777777" w:rsidR="00C86ADB" w:rsidRDefault="00C86A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  <w:hideMark/>
          </w:tcPr>
          <w:p w14:paraId="1D02AE1C" w14:textId="77777777" w:rsidR="00C86ADB" w:rsidRDefault="00C86AD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  <w:hideMark/>
          </w:tcPr>
          <w:p w14:paraId="0ADE39D9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560" w:type="dxa"/>
            <w:vAlign w:val="center"/>
            <w:hideMark/>
          </w:tcPr>
          <w:p w14:paraId="0A5DECDD" w14:textId="77777777" w:rsidR="00C86ADB" w:rsidRDefault="00C86AD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5511B78E" w14:textId="77777777" w:rsidR="00C86ADB" w:rsidRDefault="00C86ADB" w:rsidP="00C86ADB"/>
    <w:p w14:paraId="5C3CF9DC" w14:textId="77777777" w:rsidR="00CA1A88" w:rsidRDefault="00CA1A88" w:rsidP="00CA1A88">
      <w:pPr>
        <w:pStyle w:val="Nadpis2"/>
        <w:spacing w:line="360" w:lineRule="auto"/>
        <w:rPr>
          <w:moveTo w:id="2" w:author="Vít Kaliba" w:date="2024-04-12T17:53:00Z"/>
        </w:rPr>
      </w:pPr>
      <w:moveToRangeStart w:id="3" w:author="Vít Kaliba" w:date="2024-04-12T17:53:00Z" w:name="move163836837"/>
      <w:moveTo w:id="4" w:author="Vít Kaliba" w:date="2024-04-12T17:53:00Z">
        <w:r>
          <w:t>VP1</w:t>
        </w:r>
        <w:r w:rsidRPr="00091539">
          <w:t xml:space="preserve"> – </w:t>
        </w:r>
        <w:r>
          <w:t>Vnitřní předstěna sádrokartonová</w:t>
        </w:r>
      </w:moveTo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CA1A88" w14:paraId="6D8EC89D" w14:textId="77777777" w:rsidTr="003F2814">
        <w:tc>
          <w:tcPr>
            <w:tcW w:w="283" w:type="dxa"/>
            <w:vAlign w:val="center"/>
          </w:tcPr>
          <w:p w14:paraId="2A4A5200" w14:textId="77777777" w:rsidR="00CA1A88" w:rsidRDefault="00CA1A88" w:rsidP="003F2814">
            <w:pPr>
              <w:rPr>
                <w:moveTo w:id="5" w:author="Vít Kaliba" w:date="2024-04-12T17:53:00Z"/>
                <w:rFonts w:ascii="Arial" w:hAnsi="Arial" w:cs="Arial"/>
                <w:sz w:val="20"/>
                <w:szCs w:val="20"/>
              </w:rPr>
            </w:pPr>
            <w:moveTo w:id="6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0038A51E" w14:textId="77777777" w:rsidR="00CA1A88" w:rsidRPr="00D0345B" w:rsidRDefault="00CA1A88" w:rsidP="003F2814">
            <w:pPr>
              <w:rPr>
                <w:moveTo w:id="7" w:author="Vít Kaliba" w:date="2024-04-12T17:53:00Z"/>
                <w:rFonts w:ascii="Arial" w:hAnsi="Arial" w:cs="Arial"/>
                <w:sz w:val="20"/>
                <w:szCs w:val="20"/>
              </w:rPr>
            </w:pPr>
            <w:moveTo w:id="8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 xml:space="preserve">Keramický obklad </w:t>
              </w:r>
              <w:r w:rsidRPr="007232E5">
                <w:rPr>
                  <w:rFonts w:ascii="Arial" w:hAnsi="Arial" w:cs="Arial"/>
                  <w:sz w:val="16"/>
                  <w:szCs w:val="16"/>
                </w:rPr>
                <w:t xml:space="preserve">v. </w:t>
              </w:r>
              <w:proofErr w:type="gramStart"/>
              <w:r w:rsidRPr="007232E5">
                <w:rPr>
                  <w:rFonts w:ascii="Arial" w:hAnsi="Arial" w:cs="Arial"/>
                  <w:sz w:val="16"/>
                  <w:szCs w:val="16"/>
                </w:rPr>
                <w:t>2000mm</w:t>
              </w:r>
              <w:proofErr w:type="gramEnd"/>
              <w:r w:rsidRPr="007232E5">
                <w:rPr>
                  <w:rFonts w:ascii="Arial" w:hAnsi="Arial" w:cs="Arial"/>
                  <w:sz w:val="16"/>
                  <w:szCs w:val="16"/>
                </w:rPr>
                <w:t xml:space="preserve"> / 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barva </w:t>
              </w:r>
              <w:r w:rsidRPr="007232E5">
                <w:rPr>
                  <w:rFonts w:ascii="Arial" w:hAnsi="Arial" w:cs="Arial"/>
                  <w:sz w:val="16"/>
                  <w:szCs w:val="16"/>
                </w:rPr>
                <w:t>bíla</w:t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/</w:t>
              </w:r>
            </w:moveTo>
          </w:p>
        </w:tc>
        <w:tc>
          <w:tcPr>
            <w:tcW w:w="850" w:type="dxa"/>
            <w:vAlign w:val="center"/>
          </w:tcPr>
          <w:p w14:paraId="18231E95" w14:textId="77777777" w:rsidR="00CA1A88" w:rsidRDefault="00CA1A88" w:rsidP="003F2814">
            <w:pPr>
              <w:jc w:val="right"/>
              <w:rPr>
                <w:moveTo w:id="9" w:author="Vít Kaliba" w:date="2024-04-12T17:53:00Z"/>
                <w:rFonts w:ascii="Arial" w:hAnsi="Arial" w:cs="Arial"/>
                <w:sz w:val="20"/>
                <w:szCs w:val="20"/>
              </w:rPr>
            </w:pPr>
            <w:moveTo w:id="10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6</w:t>
              </w:r>
            </w:moveTo>
          </w:p>
        </w:tc>
        <w:tc>
          <w:tcPr>
            <w:tcW w:w="560" w:type="dxa"/>
            <w:vAlign w:val="center"/>
          </w:tcPr>
          <w:p w14:paraId="1658F3D4" w14:textId="77777777" w:rsidR="00CA1A88" w:rsidRDefault="00CA1A88" w:rsidP="003F2814">
            <w:pPr>
              <w:jc w:val="right"/>
              <w:rPr>
                <w:moveTo w:id="11" w:author="Vít Kaliba" w:date="2024-04-12T17:53:00Z"/>
                <w:rFonts w:ascii="Arial" w:hAnsi="Arial" w:cs="Arial"/>
                <w:sz w:val="20"/>
                <w:szCs w:val="20"/>
              </w:rPr>
            </w:pPr>
            <w:moveTo w:id="12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mm</w:t>
              </w:r>
            </w:moveTo>
          </w:p>
        </w:tc>
      </w:tr>
      <w:tr w:rsidR="00CA1A88" w14:paraId="0996B434" w14:textId="77777777" w:rsidTr="003F2814">
        <w:tc>
          <w:tcPr>
            <w:tcW w:w="283" w:type="dxa"/>
            <w:vAlign w:val="center"/>
          </w:tcPr>
          <w:p w14:paraId="19B30EB4" w14:textId="77777777" w:rsidR="00CA1A88" w:rsidRPr="00D0345B" w:rsidRDefault="00CA1A88" w:rsidP="003F2814">
            <w:pPr>
              <w:rPr>
                <w:moveTo w:id="13" w:author="Vít Kaliba" w:date="2024-04-12T17:53:00Z"/>
                <w:rFonts w:ascii="Arial" w:hAnsi="Arial" w:cs="Arial"/>
                <w:sz w:val="20"/>
                <w:szCs w:val="20"/>
              </w:rPr>
            </w:pPr>
            <w:moveTo w:id="14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0547C904" w14:textId="77777777" w:rsidR="00CA1A88" w:rsidRDefault="00CA1A88" w:rsidP="003F2814">
            <w:pPr>
              <w:rPr>
                <w:moveTo w:id="15" w:author="Vít Kaliba" w:date="2024-04-12T17:53:00Z"/>
                <w:rFonts w:ascii="Arial" w:hAnsi="Arial" w:cs="Arial"/>
                <w:sz w:val="20"/>
                <w:szCs w:val="20"/>
              </w:rPr>
            </w:pPr>
            <w:moveTo w:id="16" w:author="Vít Kaliba" w:date="2024-04-12T17:53:00Z">
              <w:r w:rsidRPr="00D0345B">
                <w:rPr>
                  <w:rFonts w:ascii="Arial" w:hAnsi="Arial" w:cs="Arial"/>
                  <w:sz w:val="20"/>
                  <w:szCs w:val="20"/>
                </w:rPr>
                <w:t>Hydroizolační stěrka – pružná</w:t>
              </w:r>
            </w:moveTo>
          </w:p>
          <w:p w14:paraId="2DF745B8" w14:textId="77777777" w:rsidR="00CA1A88" w:rsidRDefault="00CA1A88" w:rsidP="003F2814">
            <w:pPr>
              <w:rPr>
                <w:moveTo w:id="17" w:author="Vít Kaliba" w:date="2024-04-12T17:53:00Z"/>
                <w:rFonts w:ascii="Arial" w:hAnsi="Arial" w:cs="Arial"/>
                <w:sz w:val="20"/>
                <w:szCs w:val="20"/>
              </w:rPr>
            </w:pPr>
            <w:moveTo w:id="18" w:author="Vít Kaliba" w:date="2024-04-12T17:53:00Z">
              <w:r w:rsidRPr="00D0345B">
                <w:rPr>
                  <w:rFonts w:ascii="Arial" w:hAnsi="Arial" w:cs="Arial"/>
                  <w:sz w:val="16"/>
                  <w:szCs w:val="16"/>
                </w:rPr>
                <w:t>/ penetrace podkladu systémovou penetrací, armování všech rohů systémovou výztužnou páskou /</w:t>
              </w:r>
            </w:moveTo>
          </w:p>
        </w:tc>
        <w:tc>
          <w:tcPr>
            <w:tcW w:w="850" w:type="dxa"/>
            <w:vAlign w:val="center"/>
          </w:tcPr>
          <w:p w14:paraId="023A5E38" w14:textId="77777777" w:rsidR="00CA1A88" w:rsidRDefault="00CA1A88" w:rsidP="003F2814">
            <w:pPr>
              <w:jc w:val="right"/>
              <w:rPr>
                <w:moveTo w:id="19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43D2A91" w14:textId="77777777" w:rsidR="00CA1A88" w:rsidRDefault="00CA1A88" w:rsidP="003F2814">
            <w:pPr>
              <w:jc w:val="right"/>
              <w:rPr>
                <w:moveTo w:id="20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</w:tr>
      <w:tr w:rsidR="00CA1A88" w14:paraId="72885113" w14:textId="77777777" w:rsidTr="003F2814">
        <w:tc>
          <w:tcPr>
            <w:tcW w:w="283" w:type="dxa"/>
            <w:vAlign w:val="center"/>
          </w:tcPr>
          <w:p w14:paraId="758BE9DB" w14:textId="77777777" w:rsidR="00CA1A88" w:rsidRPr="00D0345B" w:rsidRDefault="00CA1A88" w:rsidP="003F2814">
            <w:pPr>
              <w:rPr>
                <w:moveTo w:id="21" w:author="Vít Kaliba" w:date="2024-04-12T17:53:00Z"/>
                <w:rFonts w:ascii="Arial" w:hAnsi="Arial" w:cs="Arial"/>
                <w:sz w:val="20"/>
                <w:szCs w:val="20"/>
              </w:rPr>
            </w:pPr>
            <w:moveTo w:id="22" w:author="Vít Kaliba" w:date="2024-04-12T17:53:00Z">
              <w:r w:rsidRPr="00D0345B">
                <w:rPr>
                  <w:rFonts w:ascii="Arial" w:hAnsi="Arial" w:cs="Arial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139774E4" w14:textId="77777777" w:rsidR="00CA1A88" w:rsidRDefault="00CA1A88" w:rsidP="003F2814">
            <w:pPr>
              <w:rPr>
                <w:moveTo w:id="23" w:author="Vít Kaliba" w:date="2024-04-12T17:53:00Z"/>
                <w:rFonts w:ascii="Arial" w:hAnsi="Arial" w:cs="Arial"/>
                <w:sz w:val="16"/>
                <w:szCs w:val="16"/>
              </w:rPr>
            </w:pPr>
            <w:moveTo w:id="24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 xml:space="preserve">2x sádrokartonová deska H2 </w:t>
              </w:r>
              <w:r w:rsidRPr="00476580">
                <w:rPr>
                  <w:rFonts w:ascii="Arial" w:hAnsi="Arial" w:cs="Arial"/>
                  <w:sz w:val="16"/>
                  <w:szCs w:val="16"/>
                </w:rPr>
                <w:t>/ snížená nasákavost /</w:t>
              </w:r>
            </w:moveTo>
          </w:p>
          <w:p w14:paraId="346C0BE5" w14:textId="77777777" w:rsidR="00CA1A88" w:rsidRPr="00D0345B" w:rsidRDefault="00CA1A88" w:rsidP="003F2814">
            <w:pPr>
              <w:rPr>
                <w:moveTo w:id="25" w:author="Vít Kaliba" w:date="2024-04-12T17:53:00Z"/>
                <w:rFonts w:ascii="Arial" w:hAnsi="Arial" w:cs="Arial"/>
                <w:sz w:val="20"/>
                <w:szCs w:val="20"/>
              </w:rPr>
            </w:pPr>
            <w:moveTo w:id="26" w:author="Vít Kaliba" w:date="2024-04-12T17:53:00Z">
              <w:r>
                <w:rPr>
                  <w:rFonts w:ascii="Arial" w:hAnsi="Arial" w:cs="Arial"/>
                  <w:sz w:val="16"/>
                  <w:szCs w:val="16"/>
                </w:rPr>
                <w:t xml:space="preserve">přeložené spáry, </w:t>
              </w:r>
              <w:proofErr w:type="spellStart"/>
              <w:r>
                <w:rPr>
                  <w:rFonts w:ascii="Arial" w:hAnsi="Arial" w:cs="Arial"/>
                  <w:sz w:val="16"/>
                  <w:szCs w:val="16"/>
                </w:rPr>
                <w:t>prošroubováno</w:t>
              </w:r>
              <w:proofErr w:type="spellEnd"/>
              <w:r>
                <w:rPr>
                  <w:rFonts w:ascii="Arial" w:hAnsi="Arial" w:cs="Arial"/>
                  <w:sz w:val="16"/>
                  <w:szCs w:val="16"/>
                </w:rPr>
                <w:t xml:space="preserve">, bandáž – tmelení </w:t>
              </w:r>
            </w:moveTo>
          </w:p>
        </w:tc>
        <w:tc>
          <w:tcPr>
            <w:tcW w:w="850" w:type="dxa"/>
            <w:vAlign w:val="center"/>
          </w:tcPr>
          <w:p w14:paraId="30112B75" w14:textId="77777777" w:rsidR="00CA1A88" w:rsidRPr="00D0345B" w:rsidRDefault="00CA1A88" w:rsidP="003F2814">
            <w:pPr>
              <w:jc w:val="right"/>
              <w:rPr>
                <w:moveTo w:id="27" w:author="Vít Kaliba" w:date="2024-04-12T17:53:00Z"/>
                <w:rFonts w:ascii="Arial" w:hAnsi="Arial" w:cs="Arial"/>
                <w:sz w:val="20"/>
                <w:szCs w:val="20"/>
              </w:rPr>
            </w:pPr>
            <w:moveTo w:id="28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25</w:t>
              </w:r>
            </w:moveTo>
          </w:p>
        </w:tc>
        <w:tc>
          <w:tcPr>
            <w:tcW w:w="560" w:type="dxa"/>
            <w:vAlign w:val="center"/>
          </w:tcPr>
          <w:p w14:paraId="1DBCE420" w14:textId="77777777" w:rsidR="00CA1A88" w:rsidRPr="00D0345B" w:rsidRDefault="00CA1A88" w:rsidP="003F2814">
            <w:pPr>
              <w:jc w:val="right"/>
              <w:rPr>
                <w:moveTo w:id="29" w:author="Vít Kaliba" w:date="2024-04-12T17:53:00Z"/>
                <w:rFonts w:ascii="Arial" w:hAnsi="Arial" w:cs="Arial"/>
                <w:sz w:val="20"/>
                <w:szCs w:val="20"/>
              </w:rPr>
            </w:pPr>
            <w:moveTo w:id="30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mm</w:t>
              </w:r>
            </w:moveTo>
          </w:p>
        </w:tc>
      </w:tr>
      <w:tr w:rsidR="00CA1A88" w14:paraId="670DA7D8" w14:textId="77777777" w:rsidTr="003F2814">
        <w:tc>
          <w:tcPr>
            <w:tcW w:w="283" w:type="dxa"/>
            <w:vAlign w:val="center"/>
          </w:tcPr>
          <w:p w14:paraId="729B419B" w14:textId="77777777" w:rsidR="00CA1A88" w:rsidRPr="00D0345B" w:rsidRDefault="00CA1A88" w:rsidP="003F2814">
            <w:pPr>
              <w:rPr>
                <w:moveTo w:id="31" w:author="Vít Kaliba" w:date="2024-04-12T17:53:00Z"/>
                <w:rFonts w:ascii="Arial" w:hAnsi="Arial" w:cs="Arial"/>
                <w:sz w:val="20"/>
                <w:szCs w:val="20"/>
              </w:rPr>
            </w:pPr>
            <w:moveTo w:id="32" w:author="Vít Kaliba" w:date="2024-04-12T17:53:00Z">
              <w:r w:rsidRPr="00D0345B">
                <w:rPr>
                  <w:rFonts w:ascii="Arial" w:hAnsi="Arial" w:cs="Arial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4930D351" w14:textId="77777777" w:rsidR="00CA1A88" w:rsidRPr="00D0345B" w:rsidRDefault="00CA1A88" w:rsidP="003F2814">
            <w:pPr>
              <w:rPr>
                <w:moveTo w:id="33" w:author="Vít Kaliba" w:date="2024-04-12T17:53:00Z"/>
                <w:rFonts w:ascii="Arial" w:hAnsi="Arial" w:cs="Arial"/>
                <w:sz w:val="16"/>
                <w:szCs w:val="16"/>
              </w:rPr>
            </w:pPr>
            <w:moveTo w:id="34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 xml:space="preserve">SDK rošt / UW, CW – 50 /, </w:t>
              </w:r>
              <w:r w:rsidRPr="00476580">
                <w:rPr>
                  <w:rFonts w:ascii="Arial" w:hAnsi="Arial" w:cs="Arial"/>
                  <w:sz w:val="16"/>
                  <w:szCs w:val="16"/>
                </w:rPr>
                <w:t xml:space="preserve">v místech závěsů vybavení zesílení </w:t>
              </w:r>
              <w:proofErr w:type="gramStart"/>
              <w:r w:rsidRPr="00476580">
                <w:rPr>
                  <w:rFonts w:ascii="Arial" w:hAnsi="Arial" w:cs="Arial"/>
                  <w:sz w:val="16"/>
                  <w:szCs w:val="16"/>
                </w:rPr>
                <w:t>profilů - výdřeva</w:t>
              </w:r>
              <w:proofErr w:type="gramEnd"/>
            </w:moveTo>
          </w:p>
        </w:tc>
        <w:tc>
          <w:tcPr>
            <w:tcW w:w="850" w:type="dxa"/>
            <w:vAlign w:val="center"/>
          </w:tcPr>
          <w:p w14:paraId="71279594" w14:textId="77777777" w:rsidR="00CA1A88" w:rsidRPr="00D0345B" w:rsidRDefault="00CA1A88" w:rsidP="003F2814">
            <w:pPr>
              <w:jc w:val="right"/>
              <w:rPr>
                <w:moveTo w:id="35" w:author="Vít Kaliba" w:date="2024-04-12T17:53:00Z"/>
                <w:rFonts w:ascii="Arial" w:hAnsi="Arial" w:cs="Arial"/>
                <w:sz w:val="20"/>
                <w:szCs w:val="20"/>
              </w:rPr>
            </w:pPr>
            <w:moveTo w:id="36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 xml:space="preserve">50 </w:t>
              </w:r>
            </w:moveTo>
          </w:p>
        </w:tc>
        <w:tc>
          <w:tcPr>
            <w:tcW w:w="560" w:type="dxa"/>
            <w:vAlign w:val="center"/>
          </w:tcPr>
          <w:p w14:paraId="16A22FBA" w14:textId="77777777" w:rsidR="00CA1A88" w:rsidRPr="00D0345B" w:rsidRDefault="00CA1A88" w:rsidP="003F2814">
            <w:pPr>
              <w:jc w:val="right"/>
              <w:rPr>
                <w:moveTo w:id="37" w:author="Vít Kaliba" w:date="2024-04-12T17:53:00Z"/>
                <w:rFonts w:ascii="Arial" w:hAnsi="Arial" w:cs="Arial"/>
                <w:sz w:val="20"/>
                <w:szCs w:val="20"/>
              </w:rPr>
            </w:pPr>
            <w:moveTo w:id="38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mm</w:t>
              </w:r>
            </w:moveTo>
          </w:p>
        </w:tc>
      </w:tr>
      <w:tr w:rsidR="00CA1A88" w14:paraId="7CADC3DD" w14:textId="77777777" w:rsidTr="003F2814">
        <w:tc>
          <w:tcPr>
            <w:tcW w:w="283" w:type="dxa"/>
            <w:vAlign w:val="center"/>
          </w:tcPr>
          <w:p w14:paraId="11ECE8EE" w14:textId="77777777" w:rsidR="00CA1A88" w:rsidRPr="00D0345B" w:rsidRDefault="00CA1A88" w:rsidP="003F2814">
            <w:pPr>
              <w:rPr>
                <w:moveTo w:id="39" w:author="Vít Kaliba" w:date="2024-04-12T17:53:00Z"/>
                <w:rFonts w:ascii="Arial" w:hAnsi="Arial" w:cs="Arial"/>
                <w:sz w:val="20"/>
                <w:szCs w:val="20"/>
              </w:rPr>
            </w:pPr>
            <w:moveTo w:id="40" w:author="Vít Kaliba" w:date="2024-04-12T17:53:00Z">
              <w:r w:rsidRPr="00D0345B">
                <w:rPr>
                  <w:rFonts w:ascii="Arial" w:hAnsi="Arial" w:cs="Arial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48B0B5AC" w14:textId="77777777" w:rsidR="00CA1A88" w:rsidRPr="00D0345B" w:rsidRDefault="00CA1A88" w:rsidP="003F2814">
            <w:pPr>
              <w:rPr>
                <w:moveTo w:id="41" w:author="Vít Kaliba" w:date="2024-04-12T17:53:00Z"/>
                <w:rFonts w:ascii="Arial" w:hAnsi="Arial" w:cs="Arial"/>
                <w:sz w:val="20"/>
                <w:szCs w:val="20"/>
              </w:rPr>
            </w:pPr>
            <w:moveTo w:id="42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 xml:space="preserve">Instalační dutina </w:t>
              </w:r>
              <w:r w:rsidRPr="00476580">
                <w:rPr>
                  <w:rFonts w:ascii="Arial" w:hAnsi="Arial" w:cs="Arial"/>
                  <w:i/>
                  <w:iCs/>
                  <w:sz w:val="20"/>
                  <w:szCs w:val="20"/>
                </w:rPr>
                <w:t>/kanalizace, vodovod, elektrické vedení/</w:t>
              </w:r>
            </w:moveTo>
          </w:p>
        </w:tc>
        <w:tc>
          <w:tcPr>
            <w:tcW w:w="850" w:type="dxa"/>
            <w:vAlign w:val="center"/>
          </w:tcPr>
          <w:p w14:paraId="3E365EB4" w14:textId="77777777" w:rsidR="00CA1A88" w:rsidRPr="00D0345B" w:rsidRDefault="00CA1A88" w:rsidP="003F2814">
            <w:pPr>
              <w:jc w:val="right"/>
              <w:rPr>
                <w:moveTo w:id="43" w:author="Vít Kaliba" w:date="2024-04-12T17:53:00Z"/>
                <w:rFonts w:ascii="Arial" w:hAnsi="Arial" w:cs="Arial"/>
                <w:sz w:val="20"/>
                <w:szCs w:val="20"/>
              </w:rPr>
            </w:pPr>
            <w:moveTo w:id="44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75</w:t>
              </w:r>
            </w:moveTo>
          </w:p>
        </w:tc>
        <w:tc>
          <w:tcPr>
            <w:tcW w:w="560" w:type="dxa"/>
            <w:vAlign w:val="center"/>
          </w:tcPr>
          <w:p w14:paraId="46DBE35A" w14:textId="77777777" w:rsidR="00CA1A88" w:rsidRPr="00D0345B" w:rsidRDefault="00CA1A88" w:rsidP="003F2814">
            <w:pPr>
              <w:jc w:val="right"/>
              <w:rPr>
                <w:moveTo w:id="45" w:author="Vít Kaliba" w:date="2024-04-12T17:53:00Z"/>
                <w:rFonts w:ascii="Arial" w:hAnsi="Arial" w:cs="Arial"/>
                <w:sz w:val="20"/>
                <w:szCs w:val="20"/>
              </w:rPr>
            </w:pPr>
            <w:moveTo w:id="46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mm</w:t>
              </w:r>
            </w:moveTo>
          </w:p>
        </w:tc>
      </w:tr>
      <w:tr w:rsidR="00CA1A88" w14:paraId="7116721B" w14:textId="77777777" w:rsidTr="003F2814">
        <w:tc>
          <w:tcPr>
            <w:tcW w:w="283" w:type="dxa"/>
            <w:vAlign w:val="center"/>
          </w:tcPr>
          <w:p w14:paraId="31400320" w14:textId="77777777" w:rsidR="00CA1A88" w:rsidRPr="003C7D50" w:rsidRDefault="00CA1A88" w:rsidP="003F2814">
            <w:pPr>
              <w:rPr>
                <w:moveTo w:id="47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moveTo w:id="48" w:author="Vít Kaliba" w:date="2024-04-12T17:53:00Z">
              <w:r w:rsidRPr="003C7D50">
                <w:rPr>
                  <w:rFonts w:ascii="Arial" w:hAnsi="Arial" w:cs="Arial"/>
                  <w:color w:val="808080" w:themeColor="background1" w:themeShade="80"/>
                  <w:sz w:val="20"/>
                  <w:szCs w:val="20"/>
                </w:rPr>
                <w:t>-</w:t>
              </w:r>
            </w:moveTo>
          </w:p>
        </w:tc>
        <w:tc>
          <w:tcPr>
            <w:tcW w:w="7371" w:type="dxa"/>
            <w:vAlign w:val="center"/>
          </w:tcPr>
          <w:p w14:paraId="7FC4B69E" w14:textId="77777777" w:rsidR="00CA1A88" w:rsidRPr="003C7D50" w:rsidRDefault="00CA1A88" w:rsidP="003F2814">
            <w:pPr>
              <w:rPr>
                <w:moveTo w:id="49" w:author="Vít Kaliba" w:date="2024-04-12T17:53:00Z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moveTo w:id="50" w:author="Vít Kaliba" w:date="2024-04-12T17:53:00Z">
              <w:r w:rsidRPr="003C7D50"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 xml:space="preserve">Stávající </w:t>
              </w:r>
              <w:r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>betonový stěnový panel</w:t>
              </w:r>
            </w:moveTo>
          </w:p>
        </w:tc>
        <w:tc>
          <w:tcPr>
            <w:tcW w:w="850" w:type="dxa"/>
            <w:vAlign w:val="center"/>
          </w:tcPr>
          <w:p w14:paraId="389EBCFE" w14:textId="77777777" w:rsidR="00CA1A88" w:rsidRPr="003C7D50" w:rsidRDefault="00CA1A88" w:rsidP="003F2814">
            <w:pPr>
              <w:jc w:val="right"/>
              <w:rPr>
                <w:moveTo w:id="51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3CC51DD6" w14:textId="77777777" w:rsidR="00CA1A88" w:rsidRPr="003C7D50" w:rsidRDefault="00CA1A88" w:rsidP="003F2814">
            <w:pPr>
              <w:jc w:val="right"/>
              <w:rPr>
                <w:moveTo w:id="52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CA1A88" w14:paraId="4D26FF3C" w14:textId="77777777" w:rsidTr="003F2814">
        <w:tc>
          <w:tcPr>
            <w:tcW w:w="283" w:type="dxa"/>
            <w:vAlign w:val="center"/>
          </w:tcPr>
          <w:p w14:paraId="05246E13" w14:textId="77777777" w:rsidR="00CA1A88" w:rsidRPr="00D0345B" w:rsidRDefault="00CA1A88" w:rsidP="003F2814">
            <w:pPr>
              <w:rPr>
                <w:moveTo w:id="53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619F708B" w14:textId="77777777" w:rsidR="00CA1A88" w:rsidRPr="003C7D50" w:rsidRDefault="00CA1A88" w:rsidP="003F2814">
            <w:pPr>
              <w:rPr>
                <w:moveTo w:id="54" w:author="Vít Kaliba" w:date="2024-04-12T17:53:00Z"/>
                <w:rFonts w:ascii="Arial" w:hAnsi="Arial" w:cs="Arial"/>
                <w:b/>
                <w:bCs/>
                <w:sz w:val="20"/>
                <w:szCs w:val="20"/>
              </w:rPr>
            </w:pPr>
            <w:moveTo w:id="55" w:author="Vít Kaliba" w:date="2024-04-12T17:53:00Z">
              <w:r w:rsidRPr="003C7D50">
                <w:rPr>
                  <w:rFonts w:ascii="Arial" w:hAnsi="Arial" w:cs="Arial"/>
                  <w:b/>
                  <w:bCs/>
                  <w:sz w:val="20"/>
                  <w:szCs w:val="20"/>
                </w:rPr>
                <w:t>CELKEM</w:t>
              </w:r>
            </w:moveTo>
          </w:p>
        </w:tc>
        <w:tc>
          <w:tcPr>
            <w:tcW w:w="850" w:type="dxa"/>
            <w:vAlign w:val="center"/>
          </w:tcPr>
          <w:p w14:paraId="3CAD73B1" w14:textId="77777777" w:rsidR="00CA1A88" w:rsidRPr="00D0345B" w:rsidRDefault="00CA1A88" w:rsidP="003F2814">
            <w:pPr>
              <w:jc w:val="right"/>
              <w:rPr>
                <w:moveTo w:id="56" w:author="Vít Kaliba" w:date="2024-04-12T17:53:00Z"/>
                <w:rFonts w:ascii="Arial" w:hAnsi="Arial" w:cs="Arial"/>
                <w:sz w:val="20"/>
                <w:szCs w:val="20"/>
              </w:rPr>
            </w:pPr>
            <w:moveTo w:id="57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150</w:t>
              </w:r>
            </w:moveTo>
          </w:p>
        </w:tc>
        <w:tc>
          <w:tcPr>
            <w:tcW w:w="560" w:type="dxa"/>
            <w:vAlign w:val="center"/>
          </w:tcPr>
          <w:p w14:paraId="653C160E" w14:textId="77777777" w:rsidR="00CA1A88" w:rsidRPr="00D0345B" w:rsidRDefault="00CA1A88" w:rsidP="003F2814">
            <w:pPr>
              <w:jc w:val="right"/>
              <w:rPr>
                <w:moveTo w:id="58" w:author="Vít Kaliba" w:date="2024-04-12T17:53:00Z"/>
                <w:rFonts w:ascii="Arial" w:hAnsi="Arial" w:cs="Arial"/>
                <w:sz w:val="20"/>
                <w:szCs w:val="20"/>
              </w:rPr>
            </w:pPr>
            <w:moveTo w:id="59" w:author="Vít Kaliba" w:date="2024-04-12T17:53:00Z">
              <w:r>
                <w:rPr>
                  <w:rFonts w:ascii="Arial" w:hAnsi="Arial" w:cs="Arial"/>
                  <w:sz w:val="20"/>
                  <w:szCs w:val="20"/>
                </w:rPr>
                <w:t>mm</w:t>
              </w:r>
            </w:moveTo>
          </w:p>
        </w:tc>
      </w:tr>
      <w:moveToRangeEnd w:id="3"/>
    </w:tbl>
    <w:p w14:paraId="23BBB4EE" w14:textId="77777777" w:rsidR="00C86ADB" w:rsidRDefault="00C86ADB" w:rsidP="00C86ADB"/>
    <w:p w14:paraId="24EAFF76" w14:textId="77777777" w:rsidR="003C7D50" w:rsidRDefault="003C7D50" w:rsidP="003C7D50"/>
    <w:p w14:paraId="66BE1DEB" w14:textId="77777777" w:rsidR="00476580" w:rsidDel="00CA1A88" w:rsidRDefault="00476580" w:rsidP="00CA1A88">
      <w:pPr>
        <w:spacing w:line="240" w:lineRule="auto"/>
        <w:rPr>
          <w:del w:id="60" w:author="Vít Kaliba" w:date="2024-04-12T17:53:00Z"/>
        </w:rPr>
        <w:pPrChange w:id="61" w:author="Vít Kaliba" w:date="2024-04-12T17:54:00Z">
          <w:pPr/>
        </w:pPrChange>
      </w:pPr>
    </w:p>
    <w:p w14:paraId="758D5B9A" w14:textId="77777777" w:rsidR="001B33F0" w:rsidDel="00CA1A88" w:rsidRDefault="001B33F0" w:rsidP="00CA1A88">
      <w:pPr>
        <w:spacing w:line="240" w:lineRule="auto"/>
        <w:rPr>
          <w:del w:id="62" w:author="Vít Kaliba" w:date="2024-04-12T17:53:00Z"/>
        </w:rPr>
        <w:pPrChange w:id="63" w:author="Vít Kaliba" w:date="2024-04-12T17:54:00Z">
          <w:pPr/>
        </w:pPrChange>
      </w:pPr>
    </w:p>
    <w:p w14:paraId="4D171DBB" w14:textId="77777777" w:rsidR="00476580" w:rsidDel="00CA1A88" w:rsidRDefault="00476580" w:rsidP="00CA1A88">
      <w:pPr>
        <w:spacing w:line="240" w:lineRule="auto"/>
        <w:rPr>
          <w:del w:id="64" w:author="Vít Kaliba" w:date="2024-04-12T17:53:00Z"/>
        </w:rPr>
        <w:pPrChange w:id="65" w:author="Vít Kaliba" w:date="2024-04-12T17:54:00Z">
          <w:pPr/>
        </w:pPrChange>
      </w:pPr>
    </w:p>
    <w:p w14:paraId="43D78F2C" w14:textId="77777777" w:rsidR="00476580" w:rsidDel="00CA1A88" w:rsidRDefault="00476580" w:rsidP="00CA1A88">
      <w:pPr>
        <w:spacing w:line="240" w:lineRule="auto"/>
        <w:rPr>
          <w:del w:id="66" w:author="Vít Kaliba" w:date="2024-04-12T17:53:00Z"/>
        </w:rPr>
        <w:pPrChange w:id="67" w:author="Vít Kaliba" w:date="2024-04-12T17:54:00Z">
          <w:pPr/>
        </w:pPrChange>
      </w:pPr>
    </w:p>
    <w:p w14:paraId="6D78C876" w14:textId="77777777" w:rsidR="00476580" w:rsidDel="00CA1A88" w:rsidRDefault="00476580" w:rsidP="00CA1A88">
      <w:pPr>
        <w:spacing w:line="240" w:lineRule="auto"/>
        <w:rPr>
          <w:del w:id="68" w:author="Vít Kaliba" w:date="2024-04-12T17:53:00Z"/>
        </w:rPr>
        <w:pPrChange w:id="69" w:author="Vít Kaliba" w:date="2024-04-12T17:54:00Z">
          <w:pPr/>
        </w:pPrChange>
      </w:pPr>
    </w:p>
    <w:p w14:paraId="5F201BCD" w14:textId="77777777" w:rsidR="00CA1A88" w:rsidRDefault="00476580" w:rsidP="00CA1A88">
      <w:pPr>
        <w:pStyle w:val="Nadpis1"/>
        <w:spacing w:line="240" w:lineRule="auto"/>
        <w:rPr>
          <w:ins w:id="70" w:author="Vít Kaliba" w:date="2024-04-12T17:54:00Z"/>
        </w:rPr>
        <w:pPrChange w:id="71" w:author="Vít Kaliba" w:date="2024-04-12T17:54:00Z">
          <w:pPr>
            <w:pStyle w:val="Nadpis1"/>
          </w:pPr>
        </w:pPrChange>
      </w:pPr>
      <w:r w:rsidRPr="00091539">
        <w:lastRenderedPageBreak/>
        <w:t xml:space="preserve">SKLADBY </w:t>
      </w:r>
      <w:ins w:id="72" w:author="Vít Kaliba" w:date="2024-04-12T17:54:00Z">
        <w:r w:rsidR="00CA1A88">
          <w:t>OBVODOVÝCH PLÁŠŤŮ</w:t>
        </w:r>
      </w:ins>
      <w:del w:id="73" w:author="Vít Kaliba" w:date="2024-04-12T17:54:00Z">
        <w:r w:rsidDel="00CA1A88">
          <w:delText>STĚN</w:delText>
        </w:r>
      </w:del>
    </w:p>
    <w:p w14:paraId="29B4FF62" w14:textId="01DE310B" w:rsidR="00476580" w:rsidDel="00CA1A88" w:rsidRDefault="00CA1A88" w:rsidP="00CA1A88">
      <w:pPr>
        <w:pStyle w:val="Nadpis1"/>
        <w:spacing w:line="240" w:lineRule="auto"/>
        <w:rPr>
          <w:del w:id="74" w:author="Vít Kaliba" w:date="2024-04-12T17:55:00Z"/>
        </w:rPr>
        <w:pPrChange w:id="75" w:author="Vít Kaliba" w:date="2024-04-12T17:54:00Z">
          <w:pPr>
            <w:pStyle w:val="Nadpis1"/>
          </w:pPr>
        </w:pPrChange>
      </w:pPr>
      <w:ins w:id="76" w:author="Vít Kaliba" w:date="2024-04-12T17:54:00Z">
        <w:r>
          <w:t xml:space="preserve">A </w:t>
        </w:r>
      </w:ins>
      <w:del w:id="77" w:author="Vít Kaliba" w:date="2024-04-12T17:54:00Z">
        <w:r w:rsidR="005B40D1" w:rsidDel="00CA1A88">
          <w:delText xml:space="preserve">, </w:delText>
        </w:r>
      </w:del>
      <w:r w:rsidR="005B40D1">
        <w:t>STŘEŠNÍCH PLÁŠŤŮ</w:t>
      </w:r>
      <w:ins w:id="78" w:author="Vít Kaliba" w:date="2024-04-12T17:54:00Z">
        <w:r>
          <w:t xml:space="preserve"> – NOVÉ</w:t>
        </w:r>
      </w:ins>
    </w:p>
    <w:p w14:paraId="0A782AB1" w14:textId="77777777" w:rsidR="005B40D1" w:rsidRPr="005B40D1" w:rsidRDefault="005B40D1" w:rsidP="00CA1A88">
      <w:pPr>
        <w:pStyle w:val="Nadpis1"/>
        <w:spacing w:line="240" w:lineRule="auto"/>
        <w:pPrChange w:id="79" w:author="Vít Kaliba" w:date="2024-04-12T17:55:00Z">
          <w:pPr/>
        </w:pPrChange>
      </w:pPr>
    </w:p>
    <w:p w14:paraId="1FB61690" w14:textId="475CD5DE" w:rsidR="00476580" w:rsidDel="00CA1A88" w:rsidRDefault="00476580" w:rsidP="00476580">
      <w:pPr>
        <w:pStyle w:val="Nadpis2"/>
        <w:spacing w:line="360" w:lineRule="auto"/>
        <w:rPr>
          <w:moveFrom w:id="80" w:author="Vít Kaliba" w:date="2024-04-12T17:53:00Z"/>
        </w:rPr>
      </w:pPr>
      <w:moveFromRangeStart w:id="81" w:author="Vít Kaliba" w:date="2024-04-12T17:53:00Z" w:name="move163836837"/>
      <w:moveFrom w:id="82" w:author="Vít Kaliba" w:date="2024-04-12T17:53:00Z">
        <w:r w:rsidDel="00CA1A88">
          <w:t>VP1</w:t>
        </w:r>
        <w:r w:rsidRPr="00091539" w:rsidDel="00CA1A88">
          <w:t xml:space="preserve"> – </w:t>
        </w:r>
        <w:r w:rsidDel="00CA1A88">
          <w:t>Vnitřní předstěna sádrokartonová</w:t>
        </w:r>
      </w:moveFrom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7232E5" w:rsidDel="00CA1A88" w14:paraId="2FA8FD48" w14:textId="4FDB4155" w:rsidTr="00E63D28">
        <w:tc>
          <w:tcPr>
            <w:tcW w:w="283" w:type="dxa"/>
            <w:vAlign w:val="center"/>
          </w:tcPr>
          <w:p w14:paraId="216842A6" w14:textId="4E92BA6D" w:rsidR="007232E5" w:rsidDel="00CA1A88" w:rsidRDefault="007232E5" w:rsidP="00E63D28">
            <w:pPr>
              <w:rPr>
                <w:moveFrom w:id="83" w:author="Vít Kaliba" w:date="2024-04-12T17:53:00Z"/>
                <w:rFonts w:ascii="Arial" w:hAnsi="Arial" w:cs="Arial"/>
                <w:sz w:val="20"/>
                <w:szCs w:val="20"/>
              </w:rPr>
            </w:pPr>
            <w:moveFrom w:id="84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37D19280" w14:textId="60D52BCF" w:rsidR="007232E5" w:rsidRPr="00D0345B" w:rsidDel="00CA1A88" w:rsidRDefault="007232E5" w:rsidP="00E63D28">
            <w:pPr>
              <w:rPr>
                <w:moveFrom w:id="85" w:author="Vít Kaliba" w:date="2024-04-12T17:53:00Z"/>
                <w:rFonts w:ascii="Arial" w:hAnsi="Arial" w:cs="Arial"/>
                <w:sz w:val="20"/>
                <w:szCs w:val="20"/>
              </w:rPr>
            </w:pPr>
            <w:moveFrom w:id="86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 xml:space="preserve">Keramický obklad </w:t>
              </w:r>
              <w:r w:rsidRPr="007232E5" w:rsidDel="00CA1A88">
                <w:rPr>
                  <w:rFonts w:ascii="Arial" w:hAnsi="Arial" w:cs="Arial"/>
                  <w:sz w:val="16"/>
                  <w:szCs w:val="16"/>
                </w:rPr>
                <w:t xml:space="preserve">v. 2000mm / </w:t>
              </w:r>
              <w:r w:rsidDel="00CA1A88">
                <w:rPr>
                  <w:rFonts w:ascii="Arial" w:hAnsi="Arial" w:cs="Arial"/>
                  <w:sz w:val="16"/>
                  <w:szCs w:val="16"/>
                </w:rPr>
                <w:t xml:space="preserve">barva </w:t>
              </w:r>
              <w:r w:rsidRPr="007232E5" w:rsidDel="00CA1A88">
                <w:rPr>
                  <w:rFonts w:ascii="Arial" w:hAnsi="Arial" w:cs="Arial"/>
                  <w:sz w:val="16"/>
                  <w:szCs w:val="16"/>
                </w:rPr>
                <w:t>bíla</w:t>
              </w:r>
              <w:r w:rsidDel="00CA1A88">
                <w:rPr>
                  <w:rFonts w:ascii="Arial" w:hAnsi="Arial" w:cs="Arial"/>
                  <w:sz w:val="16"/>
                  <w:szCs w:val="16"/>
                </w:rPr>
                <w:t xml:space="preserve"> /</w:t>
              </w:r>
            </w:moveFrom>
          </w:p>
        </w:tc>
        <w:tc>
          <w:tcPr>
            <w:tcW w:w="850" w:type="dxa"/>
            <w:vAlign w:val="center"/>
          </w:tcPr>
          <w:p w14:paraId="7DEE1B2D" w14:textId="7E6EE6AD" w:rsidR="007232E5" w:rsidDel="00CA1A88" w:rsidRDefault="007232E5" w:rsidP="00E63D28">
            <w:pPr>
              <w:jc w:val="right"/>
              <w:rPr>
                <w:moveFrom w:id="87" w:author="Vít Kaliba" w:date="2024-04-12T17:53:00Z"/>
                <w:rFonts w:ascii="Arial" w:hAnsi="Arial" w:cs="Arial"/>
                <w:sz w:val="20"/>
                <w:szCs w:val="20"/>
              </w:rPr>
            </w:pPr>
            <w:moveFrom w:id="88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6</w:t>
              </w:r>
            </w:moveFrom>
          </w:p>
        </w:tc>
        <w:tc>
          <w:tcPr>
            <w:tcW w:w="560" w:type="dxa"/>
            <w:vAlign w:val="center"/>
          </w:tcPr>
          <w:p w14:paraId="32959605" w14:textId="7BF70DD9" w:rsidR="007232E5" w:rsidDel="00CA1A88" w:rsidRDefault="007232E5" w:rsidP="00E63D28">
            <w:pPr>
              <w:jc w:val="right"/>
              <w:rPr>
                <w:moveFrom w:id="89" w:author="Vít Kaliba" w:date="2024-04-12T17:53:00Z"/>
                <w:rFonts w:ascii="Arial" w:hAnsi="Arial" w:cs="Arial"/>
                <w:sz w:val="20"/>
                <w:szCs w:val="20"/>
              </w:rPr>
            </w:pPr>
            <w:moveFrom w:id="90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mm</w:t>
              </w:r>
            </w:moveFrom>
          </w:p>
        </w:tc>
      </w:tr>
      <w:tr w:rsidR="007232E5" w:rsidDel="00CA1A88" w14:paraId="149BBB7D" w14:textId="4D4AE1A8" w:rsidTr="00E63D28">
        <w:tc>
          <w:tcPr>
            <w:tcW w:w="283" w:type="dxa"/>
            <w:vAlign w:val="center"/>
          </w:tcPr>
          <w:p w14:paraId="6AC08E83" w14:textId="4F98FA00" w:rsidR="007232E5" w:rsidRPr="00D0345B" w:rsidDel="00CA1A88" w:rsidRDefault="007232E5" w:rsidP="00E63D28">
            <w:pPr>
              <w:rPr>
                <w:moveFrom w:id="91" w:author="Vít Kaliba" w:date="2024-04-12T17:53:00Z"/>
                <w:rFonts w:ascii="Arial" w:hAnsi="Arial" w:cs="Arial"/>
                <w:sz w:val="20"/>
                <w:szCs w:val="20"/>
              </w:rPr>
            </w:pPr>
            <w:moveFrom w:id="92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2DA56AE7" w14:textId="4CD8E77C" w:rsidR="007232E5" w:rsidDel="00CA1A88" w:rsidRDefault="007232E5" w:rsidP="00E63D28">
            <w:pPr>
              <w:rPr>
                <w:moveFrom w:id="93" w:author="Vít Kaliba" w:date="2024-04-12T17:53:00Z"/>
                <w:rFonts w:ascii="Arial" w:hAnsi="Arial" w:cs="Arial"/>
                <w:sz w:val="20"/>
                <w:szCs w:val="20"/>
              </w:rPr>
            </w:pPr>
            <w:moveFrom w:id="94" w:author="Vít Kaliba" w:date="2024-04-12T17:53:00Z">
              <w:r w:rsidRPr="00D0345B" w:rsidDel="00CA1A88">
                <w:rPr>
                  <w:rFonts w:ascii="Arial" w:hAnsi="Arial" w:cs="Arial"/>
                  <w:sz w:val="20"/>
                  <w:szCs w:val="20"/>
                </w:rPr>
                <w:t>Hydroizolační stěrka – pružná</w:t>
              </w:r>
            </w:moveFrom>
          </w:p>
          <w:p w14:paraId="78281A91" w14:textId="7147B0D3" w:rsidR="007232E5" w:rsidDel="00CA1A88" w:rsidRDefault="007232E5" w:rsidP="00E63D28">
            <w:pPr>
              <w:rPr>
                <w:moveFrom w:id="95" w:author="Vít Kaliba" w:date="2024-04-12T17:53:00Z"/>
                <w:rFonts w:ascii="Arial" w:hAnsi="Arial" w:cs="Arial"/>
                <w:sz w:val="20"/>
                <w:szCs w:val="20"/>
              </w:rPr>
            </w:pPr>
            <w:moveFrom w:id="96" w:author="Vít Kaliba" w:date="2024-04-12T17:53:00Z">
              <w:r w:rsidRPr="00D0345B" w:rsidDel="00CA1A88">
                <w:rPr>
                  <w:rFonts w:ascii="Arial" w:hAnsi="Arial" w:cs="Arial"/>
                  <w:sz w:val="16"/>
                  <w:szCs w:val="16"/>
                </w:rPr>
                <w:t>/ penetrace podkladu systémovou penetrací, armování všech rohů systémovou výztužnou páskou /</w:t>
              </w:r>
            </w:moveFrom>
          </w:p>
        </w:tc>
        <w:tc>
          <w:tcPr>
            <w:tcW w:w="850" w:type="dxa"/>
            <w:vAlign w:val="center"/>
          </w:tcPr>
          <w:p w14:paraId="35902ADB" w14:textId="665783EA" w:rsidR="007232E5" w:rsidDel="00CA1A88" w:rsidRDefault="007232E5" w:rsidP="00E63D28">
            <w:pPr>
              <w:jc w:val="right"/>
              <w:rPr>
                <w:moveFrom w:id="97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6C8E8E6" w14:textId="466C8C30" w:rsidR="007232E5" w:rsidDel="00CA1A88" w:rsidRDefault="007232E5" w:rsidP="00E63D28">
            <w:pPr>
              <w:jc w:val="right"/>
              <w:rPr>
                <w:moveFrom w:id="98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</w:tr>
      <w:tr w:rsidR="00476580" w:rsidDel="00CA1A88" w14:paraId="07C5E20E" w14:textId="3B0296F0" w:rsidTr="00E63D28">
        <w:tc>
          <w:tcPr>
            <w:tcW w:w="283" w:type="dxa"/>
            <w:vAlign w:val="center"/>
          </w:tcPr>
          <w:p w14:paraId="278C627D" w14:textId="74BB88D1" w:rsidR="00476580" w:rsidRPr="00D0345B" w:rsidDel="00CA1A88" w:rsidRDefault="00476580" w:rsidP="00E63D28">
            <w:pPr>
              <w:rPr>
                <w:moveFrom w:id="99" w:author="Vít Kaliba" w:date="2024-04-12T17:53:00Z"/>
                <w:rFonts w:ascii="Arial" w:hAnsi="Arial" w:cs="Arial"/>
                <w:sz w:val="20"/>
                <w:szCs w:val="20"/>
              </w:rPr>
            </w:pPr>
            <w:moveFrom w:id="100" w:author="Vít Kaliba" w:date="2024-04-12T17:53:00Z">
              <w:r w:rsidRPr="00D0345B" w:rsidDel="00CA1A88">
                <w:rPr>
                  <w:rFonts w:ascii="Arial" w:hAnsi="Arial" w:cs="Arial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4F1D44E3" w14:textId="70DB7B9F" w:rsidR="00476580" w:rsidDel="00CA1A88" w:rsidRDefault="00476580" w:rsidP="00E63D28">
            <w:pPr>
              <w:rPr>
                <w:moveFrom w:id="101" w:author="Vít Kaliba" w:date="2024-04-12T17:53:00Z"/>
                <w:rFonts w:ascii="Arial" w:hAnsi="Arial" w:cs="Arial"/>
                <w:sz w:val="16"/>
                <w:szCs w:val="16"/>
              </w:rPr>
            </w:pPr>
            <w:moveFrom w:id="102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 xml:space="preserve">2x sádrokartonová deska H2 </w:t>
              </w:r>
              <w:r w:rsidRPr="00476580" w:rsidDel="00CA1A88">
                <w:rPr>
                  <w:rFonts w:ascii="Arial" w:hAnsi="Arial" w:cs="Arial"/>
                  <w:sz w:val="16"/>
                  <w:szCs w:val="16"/>
                </w:rPr>
                <w:t>/ snížená nasákavost /</w:t>
              </w:r>
            </w:moveFrom>
          </w:p>
          <w:p w14:paraId="718BE699" w14:textId="56A8B646" w:rsidR="00476580" w:rsidRPr="00D0345B" w:rsidDel="00CA1A88" w:rsidRDefault="00476580" w:rsidP="00E63D28">
            <w:pPr>
              <w:rPr>
                <w:moveFrom w:id="103" w:author="Vít Kaliba" w:date="2024-04-12T17:53:00Z"/>
                <w:rFonts w:ascii="Arial" w:hAnsi="Arial" w:cs="Arial"/>
                <w:sz w:val="20"/>
                <w:szCs w:val="20"/>
              </w:rPr>
            </w:pPr>
            <w:moveFrom w:id="104" w:author="Vít Kaliba" w:date="2024-04-12T17:53:00Z">
              <w:r w:rsidDel="00CA1A88">
                <w:rPr>
                  <w:rFonts w:ascii="Arial" w:hAnsi="Arial" w:cs="Arial"/>
                  <w:sz w:val="16"/>
                  <w:szCs w:val="16"/>
                </w:rPr>
                <w:t xml:space="preserve">přeložené spáry, prošroubováno, bandáž – tmelení </w:t>
              </w:r>
            </w:moveFrom>
          </w:p>
        </w:tc>
        <w:tc>
          <w:tcPr>
            <w:tcW w:w="850" w:type="dxa"/>
            <w:vAlign w:val="center"/>
          </w:tcPr>
          <w:p w14:paraId="1F1A6635" w14:textId="4E982F7C" w:rsidR="00476580" w:rsidRPr="00D0345B" w:rsidDel="00CA1A88" w:rsidRDefault="00476580" w:rsidP="00E63D28">
            <w:pPr>
              <w:jc w:val="right"/>
              <w:rPr>
                <w:moveFrom w:id="105" w:author="Vít Kaliba" w:date="2024-04-12T17:53:00Z"/>
                <w:rFonts w:ascii="Arial" w:hAnsi="Arial" w:cs="Arial"/>
                <w:sz w:val="20"/>
                <w:szCs w:val="20"/>
              </w:rPr>
            </w:pPr>
            <w:moveFrom w:id="106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25</w:t>
              </w:r>
            </w:moveFrom>
          </w:p>
        </w:tc>
        <w:tc>
          <w:tcPr>
            <w:tcW w:w="560" w:type="dxa"/>
            <w:vAlign w:val="center"/>
          </w:tcPr>
          <w:p w14:paraId="52CFC503" w14:textId="4229071C" w:rsidR="00476580" w:rsidRPr="00D0345B" w:rsidDel="00CA1A88" w:rsidRDefault="00476580" w:rsidP="00E63D28">
            <w:pPr>
              <w:jc w:val="right"/>
              <w:rPr>
                <w:moveFrom w:id="107" w:author="Vít Kaliba" w:date="2024-04-12T17:53:00Z"/>
                <w:rFonts w:ascii="Arial" w:hAnsi="Arial" w:cs="Arial"/>
                <w:sz w:val="20"/>
                <w:szCs w:val="20"/>
              </w:rPr>
            </w:pPr>
            <w:moveFrom w:id="108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mm</w:t>
              </w:r>
            </w:moveFrom>
          </w:p>
        </w:tc>
      </w:tr>
      <w:tr w:rsidR="00476580" w:rsidDel="00CA1A88" w14:paraId="32447211" w14:textId="34409295" w:rsidTr="00E63D28">
        <w:tc>
          <w:tcPr>
            <w:tcW w:w="283" w:type="dxa"/>
            <w:vAlign w:val="center"/>
          </w:tcPr>
          <w:p w14:paraId="4D7DDE05" w14:textId="6050EB56" w:rsidR="00476580" w:rsidRPr="00D0345B" w:rsidDel="00CA1A88" w:rsidRDefault="00476580" w:rsidP="00E63D28">
            <w:pPr>
              <w:rPr>
                <w:moveFrom w:id="109" w:author="Vít Kaliba" w:date="2024-04-12T17:53:00Z"/>
                <w:rFonts w:ascii="Arial" w:hAnsi="Arial" w:cs="Arial"/>
                <w:sz w:val="20"/>
                <w:szCs w:val="20"/>
              </w:rPr>
            </w:pPr>
            <w:moveFrom w:id="110" w:author="Vít Kaliba" w:date="2024-04-12T17:53:00Z">
              <w:r w:rsidRPr="00D0345B" w:rsidDel="00CA1A88">
                <w:rPr>
                  <w:rFonts w:ascii="Arial" w:hAnsi="Arial" w:cs="Arial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70BB42BA" w14:textId="044BB3E1" w:rsidR="00476580" w:rsidRPr="00D0345B" w:rsidDel="00CA1A88" w:rsidRDefault="00476580" w:rsidP="00E63D28">
            <w:pPr>
              <w:rPr>
                <w:moveFrom w:id="111" w:author="Vít Kaliba" w:date="2024-04-12T17:53:00Z"/>
                <w:rFonts w:ascii="Arial" w:hAnsi="Arial" w:cs="Arial"/>
                <w:sz w:val="16"/>
                <w:szCs w:val="16"/>
              </w:rPr>
            </w:pPr>
            <w:moveFrom w:id="112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 xml:space="preserve">SDK rošt / UW, CW – 50 /, </w:t>
              </w:r>
              <w:r w:rsidRPr="00476580" w:rsidDel="00CA1A88">
                <w:rPr>
                  <w:rFonts w:ascii="Arial" w:hAnsi="Arial" w:cs="Arial"/>
                  <w:sz w:val="16"/>
                  <w:szCs w:val="16"/>
                </w:rPr>
                <w:t>v místech závěsů vybavení zesílení profilů - výdřeva</w:t>
              </w:r>
            </w:moveFrom>
          </w:p>
        </w:tc>
        <w:tc>
          <w:tcPr>
            <w:tcW w:w="850" w:type="dxa"/>
            <w:vAlign w:val="center"/>
          </w:tcPr>
          <w:p w14:paraId="5AFBBC66" w14:textId="2F33B09A" w:rsidR="00476580" w:rsidRPr="00D0345B" w:rsidDel="00CA1A88" w:rsidRDefault="00476580" w:rsidP="00E63D28">
            <w:pPr>
              <w:jc w:val="right"/>
              <w:rPr>
                <w:moveFrom w:id="113" w:author="Vít Kaliba" w:date="2024-04-12T17:53:00Z"/>
                <w:rFonts w:ascii="Arial" w:hAnsi="Arial" w:cs="Arial"/>
                <w:sz w:val="20"/>
                <w:szCs w:val="20"/>
              </w:rPr>
            </w:pPr>
            <w:moveFrom w:id="114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 xml:space="preserve">50 </w:t>
              </w:r>
            </w:moveFrom>
          </w:p>
        </w:tc>
        <w:tc>
          <w:tcPr>
            <w:tcW w:w="560" w:type="dxa"/>
            <w:vAlign w:val="center"/>
          </w:tcPr>
          <w:p w14:paraId="06778560" w14:textId="51DD5CDE" w:rsidR="00476580" w:rsidRPr="00D0345B" w:rsidDel="00CA1A88" w:rsidRDefault="00476580" w:rsidP="00E63D28">
            <w:pPr>
              <w:jc w:val="right"/>
              <w:rPr>
                <w:moveFrom w:id="115" w:author="Vít Kaliba" w:date="2024-04-12T17:53:00Z"/>
                <w:rFonts w:ascii="Arial" w:hAnsi="Arial" w:cs="Arial"/>
                <w:sz w:val="20"/>
                <w:szCs w:val="20"/>
              </w:rPr>
            </w:pPr>
            <w:moveFrom w:id="116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mm</w:t>
              </w:r>
            </w:moveFrom>
          </w:p>
        </w:tc>
      </w:tr>
      <w:tr w:rsidR="00476580" w:rsidDel="00CA1A88" w14:paraId="2CE11AF3" w14:textId="03180694" w:rsidTr="00E63D28">
        <w:tc>
          <w:tcPr>
            <w:tcW w:w="283" w:type="dxa"/>
            <w:vAlign w:val="center"/>
          </w:tcPr>
          <w:p w14:paraId="06D8C6E1" w14:textId="4CB73E36" w:rsidR="00476580" w:rsidRPr="00D0345B" w:rsidDel="00CA1A88" w:rsidRDefault="00476580" w:rsidP="00E63D28">
            <w:pPr>
              <w:rPr>
                <w:moveFrom w:id="117" w:author="Vít Kaliba" w:date="2024-04-12T17:53:00Z"/>
                <w:rFonts w:ascii="Arial" w:hAnsi="Arial" w:cs="Arial"/>
                <w:sz w:val="20"/>
                <w:szCs w:val="20"/>
              </w:rPr>
            </w:pPr>
            <w:moveFrom w:id="118" w:author="Vít Kaliba" w:date="2024-04-12T17:53:00Z">
              <w:r w:rsidRPr="00D0345B" w:rsidDel="00CA1A88">
                <w:rPr>
                  <w:rFonts w:ascii="Arial" w:hAnsi="Arial" w:cs="Arial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45524AE7" w14:textId="32582F23" w:rsidR="00476580" w:rsidRPr="00D0345B" w:rsidDel="00CA1A88" w:rsidRDefault="00476580" w:rsidP="00E63D28">
            <w:pPr>
              <w:rPr>
                <w:moveFrom w:id="119" w:author="Vít Kaliba" w:date="2024-04-12T17:53:00Z"/>
                <w:rFonts w:ascii="Arial" w:hAnsi="Arial" w:cs="Arial"/>
                <w:sz w:val="20"/>
                <w:szCs w:val="20"/>
              </w:rPr>
            </w:pPr>
            <w:moveFrom w:id="120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 xml:space="preserve">Instalační dutina </w:t>
              </w:r>
              <w:r w:rsidRPr="00476580" w:rsidDel="00CA1A88">
                <w:rPr>
                  <w:rFonts w:ascii="Arial" w:hAnsi="Arial" w:cs="Arial"/>
                  <w:i/>
                  <w:iCs/>
                  <w:sz w:val="20"/>
                  <w:szCs w:val="20"/>
                </w:rPr>
                <w:t>/kanalizace, vodovod, elektrické vedení/</w:t>
              </w:r>
            </w:moveFrom>
          </w:p>
        </w:tc>
        <w:tc>
          <w:tcPr>
            <w:tcW w:w="850" w:type="dxa"/>
            <w:vAlign w:val="center"/>
          </w:tcPr>
          <w:p w14:paraId="01105D5C" w14:textId="4F214734" w:rsidR="00476580" w:rsidRPr="00D0345B" w:rsidDel="00CA1A88" w:rsidRDefault="00476580" w:rsidP="00E63D28">
            <w:pPr>
              <w:jc w:val="right"/>
              <w:rPr>
                <w:moveFrom w:id="121" w:author="Vít Kaliba" w:date="2024-04-12T17:53:00Z"/>
                <w:rFonts w:ascii="Arial" w:hAnsi="Arial" w:cs="Arial"/>
                <w:sz w:val="20"/>
                <w:szCs w:val="20"/>
              </w:rPr>
            </w:pPr>
            <w:moveFrom w:id="122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75</w:t>
              </w:r>
            </w:moveFrom>
          </w:p>
        </w:tc>
        <w:tc>
          <w:tcPr>
            <w:tcW w:w="560" w:type="dxa"/>
            <w:vAlign w:val="center"/>
          </w:tcPr>
          <w:p w14:paraId="6BDA32F0" w14:textId="2D752BA4" w:rsidR="00476580" w:rsidRPr="00D0345B" w:rsidDel="00CA1A88" w:rsidRDefault="00476580" w:rsidP="00E63D28">
            <w:pPr>
              <w:jc w:val="right"/>
              <w:rPr>
                <w:moveFrom w:id="123" w:author="Vít Kaliba" w:date="2024-04-12T17:53:00Z"/>
                <w:rFonts w:ascii="Arial" w:hAnsi="Arial" w:cs="Arial"/>
                <w:sz w:val="20"/>
                <w:szCs w:val="20"/>
              </w:rPr>
            </w:pPr>
            <w:moveFrom w:id="124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mm</w:t>
              </w:r>
            </w:moveFrom>
          </w:p>
        </w:tc>
      </w:tr>
      <w:tr w:rsidR="00476580" w:rsidDel="00CA1A88" w14:paraId="054D3AD4" w14:textId="572C13C3" w:rsidTr="00E63D28">
        <w:tc>
          <w:tcPr>
            <w:tcW w:w="283" w:type="dxa"/>
            <w:vAlign w:val="center"/>
          </w:tcPr>
          <w:p w14:paraId="52D3A1BC" w14:textId="4642086B" w:rsidR="00476580" w:rsidRPr="003C7D50" w:rsidDel="00CA1A88" w:rsidRDefault="00476580" w:rsidP="00E63D28">
            <w:pPr>
              <w:rPr>
                <w:moveFrom w:id="125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moveFrom w:id="126" w:author="Vít Kaliba" w:date="2024-04-12T17:53:00Z">
              <w:r w:rsidRPr="003C7D50" w:rsidDel="00CA1A88">
                <w:rPr>
                  <w:rFonts w:ascii="Arial" w:hAnsi="Arial" w:cs="Arial"/>
                  <w:color w:val="808080" w:themeColor="background1" w:themeShade="80"/>
                  <w:sz w:val="20"/>
                  <w:szCs w:val="20"/>
                </w:rPr>
                <w:t>-</w:t>
              </w:r>
            </w:moveFrom>
          </w:p>
        </w:tc>
        <w:tc>
          <w:tcPr>
            <w:tcW w:w="7371" w:type="dxa"/>
            <w:vAlign w:val="center"/>
          </w:tcPr>
          <w:p w14:paraId="1BF091C0" w14:textId="2EC0A1CC" w:rsidR="00476580" w:rsidRPr="003C7D50" w:rsidDel="00CA1A88" w:rsidRDefault="00476580" w:rsidP="00E63D28">
            <w:pPr>
              <w:rPr>
                <w:moveFrom w:id="127" w:author="Vít Kaliba" w:date="2024-04-12T17:53:00Z"/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moveFrom w:id="128" w:author="Vít Kaliba" w:date="2024-04-12T17:53:00Z">
              <w:r w:rsidRPr="003C7D50" w:rsidDel="00CA1A88"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 xml:space="preserve">Stávající </w:t>
              </w:r>
              <w:r w:rsidDel="00CA1A88"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>betonový stěnový panel</w:t>
              </w:r>
            </w:moveFrom>
          </w:p>
        </w:tc>
        <w:tc>
          <w:tcPr>
            <w:tcW w:w="850" w:type="dxa"/>
            <w:vAlign w:val="center"/>
          </w:tcPr>
          <w:p w14:paraId="77142E2A" w14:textId="2F0BD0E6" w:rsidR="00476580" w:rsidRPr="003C7D50" w:rsidDel="00CA1A88" w:rsidRDefault="00476580" w:rsidP="00E63D28">
            <w:pPr>
              <w:jc w:val="right"/>
              <w:rPr>
                <w:moveFrom w:id="129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5C3C0308" w14:textId="7359CD76" w:rsidR="00476580" w:rsidRPr="003C7D50" w:rsidDel="00CA1A88" w:rsidRDefault="00476580" w:rsidP="00E63D28">
            <w:pPr>
              <w:jc w:val="right"/>
              <w:rPr>
                <w:moveFrom w:id="130" w:author="Vít Kaliba" w:date="2024-04-12T17:53:00Z"/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476580" w:rsidDel="00CA1A88" w14:paraId="402739E7" w14:textId="5489E49B" w:rsidTr="00E63D28">
        <w:tc>
          <w:tcPr>
            <w:tcW w:w="283" w:type="dxa"/>
            <w:vAlign w:val="center"/>
          </w:tcPr>
          <w:p w14:paraId="7ED68039" w14:textId="50FF0F42" w:rsidR="00476580" w:rsidRPr="00D0345B" w:rsidDel="00CA1A88" w:rsidRDefault="00476580" w:rsidP="00E63D28">
            <w:pPr>
              <w:rPr>
                <w:moveFrom w:id="131" w:author="Vít Kaliba" w:date="2024-04-12T17:53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0602072B" w14:textId="6A652D00" w:rsidR="00476580" w:rsidRPr="003C7D50" w:rsidDel="00CA1A88" w:rsidRDefault="00476580" w:rsidP="00E63D28">
            <w:pPr>
              <w:rPr>
                <w:moveFrom w:id="132" w:author="Vít Kaliba" w:date="2024-04-12T17:53:00Z"/>
                <w:rFonts w:ascii="Arial" w:hAnsi="Arial" w:cs="Arial"/>
                <w:b/>
                <w:bCs/>
                <w:sz w:val="20"/>
                <w:szCs w:val="20"/>
              </w:rPr>
            </w:pPr>
            <w:moveFrom w:id="133" w:author="Vít Kaliba" w:date="2024-04-12T17:53:00Z">
              <w:r w:rsidRPr="003C7D50" w:rsidDel="00CA1A88">
                <w:rPr>
                  <w:rFonts w:ascii="Arial" w:hAnsi="Arial" w:cs="Arial"/>
                  <w:b/>
                  <w:bCs/>
                  <w:sz w:val="20"/>
                  <w:szCs w:val="20"/>
                </w:rPr>
                <w:t>CELKEM</w:t>
              </w:r>
            </w:moveFrom>
          </w:p>
        </w:tc>
        <w:tc>
          <w:tcPr>
            <w:tcW w:w="850" w:type="dxa"/>
            <w:vAlign w:val="center"/>
          </w:tcPr>
          <w:p w14:paraId="16D9A4DC" w14:textId="28A57206" w:rsidR="00476580" w:rsidRPr="00D0345B" w:rsidDel="00CA1A88" w:rsidRDefault="00476580" w:rsidP="00E63D28">
            <w:pPr>
              <w:jc w:val="right"/>
              <w:rPr>
                <w:moveFrom w:id="134" w:author="Vít Kaliba" w:date="2024-04-12T17:53:00Z"/>
                <w:rFonts w:ascii="Arial" w:hAnsi="Arial" w:cs="Arial"/>
                <w:sz w:val="20"/>
                <w:szCs w:val="20"/>
              </w:rPr>
            </w:pPr>
            <w:moveFrom w:id="135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150</w:t>
              </w:r>
            </w:moveFrom>
          </w:p>
        </w:tc>
        <w:tc>
          <w:tcPr>
            <w:tcW w:w="560" w:type="dxa"/>
            <w:vAlign w:val="center"/>
          </w:tcPr>
          <w:p w14:paraId="36965427" w14:textId="1654F6B9" w:rsidR="00476580" w:rsidRPr="00D0345B" w:rsidDel="00CA1A88" w:rsidRDefault="00476580" w:rsidP="00E63D28">
            <w:pPr>
              <w:jc w:val="right"/>
              <w:rPr>
                <w:moveFrom w:id="136" w:author="Vít Kaliba" w:date="2024-04-12T17:53:00Z"/>
                <w:rFonts w:ascii="Arial" w:hAnsi="Arial" w:cs="Arial"/>
                <w:sz w:val="20"/>
                <w:szCs w:val="20"/>
              </w:rPr>
            </w:pPr>
            <w:moveFrom w:id="137" w:author="Vít Kaliba" w:date="2024-04-12T17:53:00Z">
              <w:r w:rsidDel="00CA1A88">
                <w:rPr>
                  <w:rFonts w:ascii="Arial" w:hAnsi="Arial" w:cs="Arial"/>
                  <w:sz w:val="20"/>
                  <w:szCs w:val="20"/>
                </w:rPr>
                <w:t>mm</w:t>
              </w:r>
            </w:moveFrom>
          </w:p>
        </w:tc>
      </w:tr>
      <w:moveFromRangeEnd w:id="81"/>
    </w:tbl>
    <w:p w14:paraId="691EAEB7" w14:textId="77777777" w:rsidR="002A16AF" w:rsidRDefault="002A16AF" w:rsidP="002A16AF">
      <w:pPr>
        <w:pStyle w:val="Nadpis2"/>
        <w:spacing w:line="360" w:lineRule="auto"/>
      </w:pPr>
    </w:p>
    <w:p w14:paraId="61B0C4DF" w14:textId="550FC8D4" w:rsidR="002A16AF" w:rsidRDefault="002A16AF" w:rsidP="002A16AF">
      <w:pPr>
        <w:pStyle w:val="Nadpis2"/>
        <w:spacing w:line="360" w:lineRule="auto"/>
      </w:pPr>
      <w:r>
        <w:t>OP1</w:t>
      </w:r>
      <w:r w:rsidRPr="00091539">
        <w:t xml:space="preserve"> – </w:t>
      </w:r>
      <w:r>
        <w:t>Obvodová stěna – výtahová šachta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2A16AF" w14:paraId="44CF453B" w14:textId="77777777" w:rsidTr="00DF0A95">
        <w:tc>
          <w:tcPr>
            <w:tcW w:w="283" w:type="dxa"/>
          </w:tcPr>
          <w:p w14:paraId="557D8A02" w14:textId="77777777" w:rsidR="002A16AF" w:rsidRPr="00D0345B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4C245740" w14:textId="77777777" w:rsidR="002A16AF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zateplovací systém ETICS</w:t>
            </w:r>
          </w:p>
          <w:p w14:paraId="29341B00" w14:textId="77777777" w:rsidR="002A16AF" w:rsidRPr="004D13DD" w:rsidRDefault="002A16AF" w:rsidP="00DF0A95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>1. lepidlo + penetrace podkladu</w:t>
            </w:r>
          </w:p>
          <w:p w14:paraId="4EFCA64A" w14:textId="73F2A51A" w:rsidR="002A16AF" w:rsidRDefault="002A16AF" w:rsidP="00DF0A95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 xml:space="preserve">2. teplená izolace 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tl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D13DD">
              <w:rPr>
                <w:rFonts w:ascii="Arial" w:hAnsi="Arial" w:cs="Arial"/>
                <w:sz w:val="16"/>
                <w:szCs w:val="16"/>
              </w:rPr>
              <w:t>0mm</w:t>
            </w:r>
            <w:proofErr w:type="gramEnd"/>
            <w:r w:rsidRPr="004D13DD">
              <w:rPr>
                <w:rFonts w:ascii="Arial" w:hAnsi="Arial" w:cs="Arial"/>
                <w:sz w:val="16"/>
                <w:szCs w:val="16"/>
              </w:rPr>
              <w:t>, U= 0,031 W/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mK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 + talířové kotvy 6-8ks/m2</w:t>
            </w:r>
          </w:p>
          <w:p w14:paraId="4D84562D" w14:textId="77777777" w:rsidR="002A16AF" w:rsidRDefault="002A16AF" w:rsidP="00DF0A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základní vrstva, stěrka + výztuž</w:t>
            </w:r>
          </w:p>
          <w:p w14:paraId="68EAC866" w14:textId="77777777" w:rsidR="002A16AF" w:rsidRPr="004E45D9" w:rsidRDefault="002A16AF" w:rsidP="00DF0A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silikónová stěrková omítka probarvená ve hmotě, zrno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1mm</w:t>
            </w:r>
            <w:proofErr w:type="gramEnd"/>
          </w:p>
        </w:tc>
        <w:tc>
          <w:tcPr>
            <w:tcW w:w="850" w:type="dxa"/>
          </w:tcPr>
          <w:p w14:paraId="1216D8E9" w14:textId="42DAA3A5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0" w:type="dxa"/>
          </w:tcPr>
          <w:p w14:paraId="118C0CAF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2A16AF" w14:paraId="525ECDCF" w14:textId="77777777" w:rsidTr="00DF0A95">
        <w:tc>
          <w:tcPr>
            <w:tcW w:w="283" w:type="dxa"/>
            <w:vAlign w:val="center"/>
          </w:tcPr>
          <w:p w14:paraId="5E9FAFFD" w14:textId="77777777" w:rsidR="002A16AF" w:rsidRPr="00D0345B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2F2F68A9" w14:textId="0956EC26" w:rsidR="002A16AF" w:rsidRPr="004D13DD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Zdivo z keramických voštinových tvárnic P15</w:t>
            </w:r>
          </w:p>
        </w:tc>
        <w:tc>
          <w:tcPr>
            <w:tcW w:w="850" w:type="dxa"/>
            <w:vAlign w:val="center"/>
          </w:tcPr>
          <w:p w14:paraId="48CED683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300 </w:t>
            </w:r>
          </w:p>
        </w:tc>
        <w:tc>
          <w:tcPr>
            <w:tcW w:w="560" w:type="dxa"/>
            <w:vAlign w:val="center"/>
          </w:tcPr>
          <w:p w14:paraId="4208457E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2A16AF" w14:paraId="337CDCDB" w14:textId="77777777" w:rsidTr="00DF0A95">
        <w:tc>
          <w:tcPr>
            <w:tcW w:w="283" w:type="dxa"/>
            <w:vAlign w:val="center"/>
          </w:tcPr>
          <w:p w14:paraId="1A0A72A4" w14:textId="77777777" w:rsidR="002A16AF" w:rsidRPr="00D0345B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1DDCBB65" w14:textId="6C9431C4" w:rsidR="002A16AF" w:rsidRPr="00D0345B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Vnitřní omítka cementová / malba</w:t>
            </w:r>
          </w:p>
        </w:tc>
        <w:tc>
          <w:tcPr>
            <w:tcW w:w="850" w:type="dxa"/>
            <w:vAlign w:val="center"/>
          </w:tcPr>
          <w:p w14:paraId="380DE5E9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0" w:type="dxa"/>
            <w:vAlign w:val="center"/>
          </w:tcPr>
          <w:p w14:paraId="0839FBC8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2A16AF" w14:paraId="4D2BD9CB" w14:textId="77777777" w:rsidTr="00DF0A95">
        <w:tc>
          <w:tcPr>
            <w:tcW w:w="283" w:type="dxa"/>
            <w:vAlign w:val="center"/>
          </w:tcPr>
          <w:p w14:paraId="5831960C" w14:textId="77777777" w:rsidR="002A16AF" w:rsidRPr="00D0345B" w:rsidRDefault="002A16AF" w:rsidP="00DF0A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0156380F" w14:textId="77777777" w:rsidR="002A16AF" w:rsidRPr="003C7D50" w:rsidRDefault="002A16AF" w:rsidP="00DF0A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63B147ED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560" w:type="dxa"/>
            <w:vAlign w:val="center"/>
          </w:tcPr>
          <w:p w14:paraId="23213CF2" w14:textId="77777777" w:rsidR="002A16AF" w:rsidRPr="00D0345B" w:rsidRDefault="002A16AF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34E994B8" w14:textId="77777777" w:rsidR="007232E5" w:rsidRDefault="007232E5" w:rsidP="007232E5"/>
    <w:p w14:paraId="7FFB36D3" w14:textId="369DDC4D" w:rsidR="007232E5" w:rsidRDefault="007232E5" w:rsidP="007232E5">
      <w:pPr>
        <w:pStyle w:val="Nadpis2"/>
        <w:spacing w:line="360" w:lineRule="auto"/>
      </w:pPr>
      <w:r>
        <w:t>OP</w:t>
      </w:r>
      <w:r w:rsidR="00E66AC5">
        <w:t>2</w:t>
      </w:r>
      <w:r w:rsidRPr="00091539">
        <w:t xml:space="preserve"> – </w:t>
      </w:r>
      <w:r>
        <w:t>Obvodová stěna – zazdívky otvorů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7232E5" w14:paraId="1555C265" w14:textId="77777777" w:rsidTr="004E45D9">
        <w:tc>
          <w:tcPr>
            <w:tcW w:w="283" w:type="dxa"/>
          </w:tcPr>
          <w:p w14:paraId="7BBC2D94" w14:textId="77777777" w:rsidR="007232E5" w:rsidRPr="00D0345B" w:rsidRDefault="007232E5" w:rsidP="004E45D9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577FD2A3" w14:textId="77777777" w:rsidR="004D13DD" w:rsidRDefault="004D13DD" w:rsidP="004E45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zateplovací systém ETICS</w:t>
            </w:r>
          </w:p>
          <w:p w14:paraId="4B1CF49E" w14:textId="77777777" w:rsidR="007232E5" w:rsidRPr="004D13DD" w:rsidRDefault="004D13DD" w:rsidP="004E45D9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>1. lepidlo + penetrace podkladu</w:t>
            </w:r>
          </w:p>
          <w:p w14:paraId="428AE1AC" w14:textId="33943525" w:rsidR="004D13DD" w:rsidRDefault="004D13DD" w:rsidP="004E45D9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 xml:space="preserve">2. teplená izolace 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tl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Pr="004D13DD">
              <w:rPr>
                <w:rFonts w:ascii="Arial" w:hAnsi="Arial" w:cs="Arial"/>
                <w:sz w:val="16"/>
                <w:szCs w:val="16"/>
              </w:rPr>
              <w:t>120mm</w:t>
            </w:r>
            <w:proofErr w:type="gramEnd"/>
            <w:r w:rsidRPr="004D13DD">
              <w:rPr>
                <w:rFonts w:ascii="Arial" w:hAnsi="Arial" w:cs="Arial"/>
                <w:sz w:val="16"/>
                <w:szCs w:val="16"/>
              </w:rPr>
              <w:t>, U= 0,031 W/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mK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 + talířové kotvy 6-8ks/m2</w:t>
            </w:r>
          </w:p>
          <w:p w14:paraId="48B550C6" w14:textId="616E3F84" w:rsidR="004E45D9" w:rsidRDefault="004E45D9" w:rsidP="004E45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základní vrstva, stěrka + výztuž</w:t>
            </w:r>
          </w:p>
          <w:p w14:paraId="542FE5FA" w14:textId="449B2F3F" w:rsidR="004D13DD" w:rsidRPr="004E45D9" w:rsidRDefault="004E45D9" w:rsidP="004E45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silikónová stěrková omítka probarvená ve hmotě, zrno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1mm</w:t>
            </w:r>
            <w:proofErr w:type="gramEnd"/>
          </w:p>
        </w:tc>
        <w:tc>
          <w:tcPr>
            <w:tcW w:w="850" w:type="dxa"/>
          </w:tcPr>
          <w:p w14:paraId="4C969B22" w14:textId="77B448AD" w:rsidR="007232E5" w:rsidRPr="00D0345B" w:rsidRDefault="004D13DD" w:rsidP="004E45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560" w:type="dxa"/>
          </w:tcPr>
          <w:p w14:paraId="48CA5618" w14:textId="77777777" w:rsidR="007232E5" w:rsidRPr="00D0345B" w:rsidRDefault="007232E5" w:rsidP="004E45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232E5" w14:paraId="2A9DA133" w14:textId="77777777" w:rsidTr="00E63D28">
        <w:tc>
          <w:tcPr>
            <w:tcW w:w="283" w:type="dxa"/>
            <w:vAlign w:val="center"/>
          </w:tcPr>
          <w:p w14:paraId="160F50D8" w14:textId="77777777" w:rsidR="007232E5" w:rsidRPr="00D0345B" w:rsidRDefault="007232E5" w:rsidP="00E63D28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649D3221" w14:textId="1AC525A6" w:rsidR="007232E5" w:rsidRPr="004D13DD" w:rsidRDefault="004D13DD" w:rsidP="00E63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Zdivo z plynosilikátu</w:t>
            </w:r>
          </w:p>
        </w:tc>
        <w:tc>
          <w:tcPr>
            <w:tcW w:w="850" w:type="dxa"/>
            <w:vAlign w:val="center"/>
          </w:tcPr>
          <w:p w14:paraId="7D98F6A6" w14:textId="11E2D56C" w:rsidR="007232E5" w:rsidRPr="00D0345B" w:rsidRDefault="004D13DD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  <w:r w:rsidR="00723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vAlign w:val="center"/>
          </w:tcPr>
          <w:p w14:paraId="703B3643" w14:textId="77777777" w:rsidR="007232E5" w:rsidRPr="00D0345B" w:rsidRDefault="007232E5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232E5" w14:paraId="420F2C2C" w14:textId="77777777" w:rsidTr="00E63D28">
        <w:tc>
          <w:tcPr>
            <w:tcW w:w="283" w:type="dxa"/>
            <w:vAlign w:val="center"/>
          </w:tcPr>
          <w:p w14:paraId="7C3DFAEA" w14:textId="77777777" w:rsidR="007232E5" w:rsidRPr="00D0345B" w:rsidRDefault="007232E5" w:rsidP="00E63D28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0CFD798" w14:textId="26974135" w:rsidR="007232E5" w:rsidRPr="00D0345B" w:rsidRDefault="004037BA" w:rsidP="00E63D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Vnitřní </w:t>
            </w:r>
            <w:r w:rsidR="004E45D9">
              <w:rPr>
                <w:rFonts w:ascii="Arial" w:hAnsi="Arial" w:cs="Arial"/>
                <w:sz w:val="20"/>
                <w:szCs w:val="20"/>
              </w:rPr>
              <w:t xml:space="preserve">štuková </w:t>
            </w:r>
            <w:r>
              <w:rPr>
                <w:rFonts w:ascii="Arial" w:hAnsi="Arial" w:cs="Arial"/>
                <w:sz w:val="20"/>
                <w:szCs w:val="20"/>
              </w:rPr>
              <w:t>omítka</w:t>
            </w:r>
            <w:r w:rsidR="004D13DD">
              <w:rPr>
                <w:rFonts w:ascii="Arial" w:hAnsi="Arial" w:cs="Arial"/>
                <w:sz w:val="20"/>
                <w:szCs w:val="20"/>
              </w:rPr>
              <w:t xml:space="preserve"> / malba</w:t>
            </w:r>
          </w:p>
        </w:tc>
        <w:tc>
          <w:tcPr>
            <w:tcW w:w="850" w:type="dxa"/>
            <w:vAlign w:val="center"/>
          </w:tcPr>
          <w:p w14:paraId="708ED455" w14:textId="75361656" w:rsidR="007232E5" w:rsidRPr="00D0345B" w:rsidRDefault="004D13DD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0" w:type="dxa"/>
            <w:vAlign w:val="center"/>
          </w:tcPr>
          <w:p w14:paraId="3274B34C" w14:textId="77777777" w:rsidR="007232E5" w:rsidRPr="00D0345B" w:rsidRDefault="007232E5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232E5" w14:paraId="2F2AE104" w14:textId="77777777" w:rsidTr="00E63D28">
        <w:tc>
          <w:tcPr>
            <w:tcW w:w="283" w:type="dxa"/>
            <w:vAlign w:val="center"/>
          </w:tcPr>
          <w:p w14:paraId="7469F56E" w14:textId="77777777" w:rsidR="007232E5" w:rsidRPr="00D0345B" w:rsidRDefault="007232E5" w:rsidP="00E63D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1FF96CC2" w14:textId="77777777" w:rsidR="007232E5" w:rsidRPr="003C7D50" w:rsidRDefault="007232E5" w:rsidP="00E63D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3ECE0241" w14:textId="641B264B" w:rsidR="007232E5" w:rsidRPr="00D0345B" w:rsidRDefault="00C579A7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560" w:type="dxa"/>
            <w:vAlign w:val="center"/>
          </w:tcPr>
          <w:p w14:paraId="00393ECD" w14:textId="77777777" w:rsidR="007232E5" w:rsidRPr="00D0345B" w:rsidRDefault="007232E5" w:rsidP="00E63D2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0999B926" w14:textId="77777777" w:rsidR="001F109C" w:rsidRDefault="001F109C" w:rsidP="001F109C">
      <w:pPr>
        <w:pStyle w:val="Nadpis2"/>
        <w:spacing w:line="360" w:lineRule="auto"/>
      </w:pPr>
    </w:p>
    <w:p w14:paraId="0E04A42D" w14:textId="230950E2" w:rsidR="001F109C" w:rsidRDefault="001F109C" w:rsidP="001F109C">
      <w:pPr>
        <w:pStyle w:val="Nadpis2"/>
        <w:spacing w:line="360" w:lineRule="auto"/>
      </w:pPr>
      <w:r>
        <w:t>OP</w:t>
      </w:r>
      <w:r w:rsidR="00E66AC5">
        <w:t>3</w:t>
      </w:r>
      <w:r w:rsidRPr="00091539">
        <w:t xml:space="preserve"> – </w:t>
      </w:r>
      <w:r>
        <w:t>Opláštění VZT potrubí</w:t>
      </w:r>
      <w:r w:rsidR="00C579A7">
        <w:t xml:space="preserve"> na fasádě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1F109C" w14:paraId="0F951065" w14:textId="77777777" w:rsidTr="00DF0A95">
        <w:tc>
          <w:tcPr>
            <w:tcW w:w="283" w:type="dxa"/>
          </w:tcPr>
          <w:p w14:paraId="63BB2398" w14:textId="5F972F44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45FD3525" w14:textId="77777777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zateplovací systém ETICS</w:t>
            </w:r>
          </w:p>
          <w:p w14:paraId="1DECA66F" w14:textId="77777777" w:rsidR="001F109C" w:rsidRPr="004D13DD" w:rsidRDefault="001F109C" w:rsidP="001F109C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>1. lepidlo + penetrace podkladu</w:t>
            </w:r>
          </w:p>
          <w:p w14:paraId="1AB9A992" w14:textId="3DC071D0" w:rsidR="001F109C" w:rsidRDefault="001F109C" w:rsidP="001F109C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 xml:space="preserve">2. teplená izolace 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tl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40</w:t>
            </w:r>
            <w:r w:rsidRPr="004D13DD">
              <w:rPr>
                <w:rFonts w:ascii="Arial" w:hAnsi="Arial" w:cs="Arial"/>
                <w:sz w:val="16"/>
                <w:szCs w:val="16"/>
              </w:rPr>
              <w:t>mm</w:t>
            </w:r>
            <w:proofErr w:type="gramEnd"/>
            <w:r w:rsidRPr="004D13DD">
              <w:rPr>
                <w:rFonts w:ascii="Arial" w:hAnsi="Arial" w:cs="Arial"/>
                <w:sz w:val="16"/>
                <w:szCs w:val="16"/>
              </w:rPr>
              <w:t>, U= 0,031 W/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mK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 + talířové kotvy 6-8ks/m2</w:t>
            </w:r>
          </w:p>
          <w:p w14:paraId="5FAB172F" w14:textId="77777777" w:rsidR="001F109C" w:rsidRDefault="001F109C" w:rsidP="001F10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základní vrstva, stěrka + výztuž</w:t>
            </w:r>
          </w:p>
          <w:p w14:paraId="1D51658C" w14:textId="41A55B6A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silikónová stěrková omítka probarvená ve hmotě, zrno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1mm</w:t>
            </w:r>
            <w:proofErr w:type="gramEnd"/>
          </w:p>
        </w:tc>
        <w:tc>
          <w:tcPr>
            <w:tcW w:w="850" w:type="dxa"/>
          </w:tcPr>
          <w:p w14:paraId="56B171D7" w14:textId="7835DEC8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60" w:type="dxa"/>
          </w:tcPr>
          <w:p w14:paraId="706937F8" w14:textId="206CD678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F109C" w14:paraId="3E1F65D1" w14:textId="77777777" w:rsidTr="00DF0A95">
        <w:tc>
          <w:tcPr>
            <w:tcW w:w="283" w:type="dxa"/>
          </w:tcPr>
          <w:p w14:paraId="23B18FBB" w14:textId="5591E7B4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6DE3D16C" w14:textId="753DFB78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Dřevovláknitá deska</w:t>
            </w:r>
          </w:p>
        </w:tc>
        <w:tc>
          <w:tcPr>
            <w:tcW w:w="850" w:type="dxa"/>
          </w:tcPr>
          <w:p w14:paraId="57E609EE" w14:textId="234E89CB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0" w:type="dxa"/>
          </w:tcPr>
          <w:p w14:paraId="2F17C64E" w14:textId="4CFCBB4C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F109C" w14:paraId="25470BCF" w14:textId="77777777" w:rsidTr="00DF0A95">
        <w:tc>
          <w:tcPr>
            <w:tcW w:w="283" w:type="dxa"/>
          </w:tcPr>
          <w:p w14:paraId="3475A6A9" w14:textId="319CDCD7" w:rsidR="001F109C" w:rsidRPr="00D0345B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2087668E" w14:textId="7C1C1E68" w:rsid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Nosný rám Z41 -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50/50/4</w:t>
            </w:r>
            <w:r w:rsidRPr="001F109C">
              <w:rPr>
                <w:rFonts w:ascii="Arial" w:hAnsi="Arial" w:cs="Arial"/>
                <w:sz w:val="16"/>
                <w:szCs w:val="16"/>
              </w:rPr>
              <w:t xml:space="preserve"> / kotveno M12 á 1,0m</w:t>
            </w:r>
            <w:r>
              <w:rPr>
                <w:rFonts w:ascii="Arial" w:hAnsi="Arial" w:cs="Arial"/>
                <w:sz w:val="16"/>
                <w:szCs w:val="16"/>
              </w:rPr>
              <w:t xml:space="preserve"> – do betonového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panelu !</w:t>
            </w:r>
            <w:proofErr w:type="gramEnd"/>
            <w:r w:rsidRPr="001F109C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850" w:type="dxa"/>
          </w:tcPr>
          <w:p w14:paraId="0576222B" w14:textId="1C3849C4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60" w:type="dxa"/>
          </w:tcPr>
          <w:p w14:paraId="2009712A" w14:textId="690BB386" w:rsidR="001F109C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F109C" w14:paraId="00CB81C9" w14:textId="77777777" w:rsidTr="00DF0A95">
        <w:tc>
          <w:tcPr>
            <w:tcW w:w="283" w:type="dxa"/>
          </w:tcPr>
          <w:p w14:paraId="631B14BB" w14:textId="77777777" w:rsidR="001F109C" w:rsidRPr="00D0345B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237C8913" w14:textId="33C70737" w:rsidR="001F109C" w:rsidRPr="001F109C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Srovnání podkladu po odstraněném EPS</w:t>
            </w:r>
          </w:p>
          <w:p w14:paraId="7BA35F63" w14:textId="5633205B" w:rsidR="001F109C" w:rsidRDefault="001F109C" w:rsidP="001F10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základní vrstva, stěrka + výztuž</w:t>
            </w:r>
          </w:p>
          <w:p w14:paraId="458F4FBA" w14:textId="078278D3" w:rsidR="001F109C" w:rsidRPr="004E45D9" w:rsidRDefault="001F109C" w:rsidP="001F10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silikónová stěrková, zrno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1mm</w:t>
            </w:r>
            <w:proofErr w:type="gramEnd"/>
          </w:p>
        </w:tc>
        <w:tc>
          <w:tcPr>
            <w:tcW w:w="850" w:type="dxa"/>
          </w:tcPr>
          <w:p w14:paraId="25F268AA" w14:textId="0493978D" w:rsidR="001F109C" w:rsidRPr="00D0345B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0" w:type="dxa"/>
          </w:tcPr>
          <w:p w14:paraId="5FA61048" w14:textId="77777777" w:rsidR="001F109C" w:rsidRPr="00D0345B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1F109C" w14:paraId="41F1A104" w14:textId="77777777" w:rsidTr="001F109C">
        <w:trPr>
          <w:trHeight w:val="411"/>
        </w:trPr>
        <w:tc>
          <w:tcPr>
            <w:tcW w:w="283" w:type="dxa"/>
            <w:vAlign w:val="center"/>
          </w:tcPr>
          <w:p w14:paraId="1A3EB784" w14:textId="77777777" w:rsidR="001F109C" w:rsidRPr="00D0345B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312FEF8" w14:textId="6BE88CB3" w:rsidR="001F109C" w:rsidRPr="004D13DD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betonový stěnový panel</w:t>
            </w:r>
          </w:p>
        </w:tc>
        <w:tc>
          <w:tcPr>
            <w:tcW w:w="850" w:type="dxa"/>
            <w:vAlign w:val="center"/>
          </w:tcPr>
          <w:p w14:paraId="3ACC6864" w14:textId="77777777" w:rsidR="001F109C" w:rsidRPr="001F109C" w:rsidRDefault="001F109C" w:rsidP="001F109C">
            <w:pPr>
              <w:jc w:val="right"/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1F109C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 xml:space="preserve">300 </w:t>
            </w:r>
          </w:p>
        </w:tc>
        <w:tc>
          <w:tcPr>
            <w:tcW w:w="560" w:type="dxa"/>
            <w:vAlign w:val="center"/>
          </w:tcPr>
          <w:p w14:paraId="4ECDA2F6" w14:textId="77777777" w:rsidR="001F109C" w:rsidRPr="001F109C" w:rsidRDefault="001F109C" w:rsidP="001F109C">
            <w:pPr>
              <w:jc w:val="right"/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</w:pPr>
            <w:r w:rsidRPr="001F109C">
              <w:rPr>
                <w:rFonts w:ascii="Arial" w:hAnsi="Arial" w:cs="Arial"/>
                <w:i/>
                <w:iCs/>
                <w:color w:val="A6A6A6" w:themeColor="background1" w:themeShade="A6"/>
                <w:sz w:val="20"/>
                <w:szCs w:val="20"/>
              </w:rPr>
              <w:t>mm</w:t>
            </w:r>
          </w:p>
        </w:tc>
      </w:tr>
      <w:tr w:rsidR="001F109C" w14:paraId="210F5116" w14:textId="77777777" w:rsidTr="00DF0A95">
        <w:tc>
          <w:tcPr>
            <w:tcW w:w="283" w:type="dxa"/>
            <w:vAlign w:val="center"/>
          </w:tcPr>
          <w:p w14:paraId="0108A704" w14:textId="77777777" w:rsidR="001F109C" w:rsidRPr="00D0345B" w:rsidRDefault="001F109C" w:rsidP="001F10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43FBF887" w14:textId="77777777" w:rsidR="001F109C" w:rsidRPr="003C7D50" w:rsidRDefault="001F109C" w:rsidP="001F10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347A361A" w14:textId="25FD39AA" w:rsidR="001F109C" w:rsidRPr="00D0345B" w:rsidRDefault="00C579A7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0" w:type="dxa"/>
            <w:vAlign w:val="center"/>
          </w:tcPr>
          <w:p w14:paraId="4F7A4754" w14:textId="341DD97F" w:rsidR="001F109C" w:rsidRPr="00D0345B" w:rsidRDefault="001F109C" w:rsidP="001F1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34A12F" w14:textId="77777777" w:rsidR="00783DAF" w:rsidRDefault="00783DAF" w:rsidP="00783DAF"/>
    <w:p w14:paraId="402076D6" w14:textId="7DC84A2E" w:rsidR="00C579A7" w:rsidRDefault="00C579A7" w:rsidP="00C579A7">
      <w:pPr>
        <w:pStyle w:val="Nadpis2"/>
        <w:spacing w:line="360" w:lineRule="auto"/>
      </w:pPr>
      <w:r>
        <w:t>OP</w:t>
      </w:r>
      <w:r w:rsidR="00E66AC5">
        <w:t>4</w:t>
      </w:r>
      <w:r w:rsidRPr="00091539">
        <w:t xml:space="preserve"> – </w:t>
      </w:r>
      <w:r>
        <w:t>Opláštění VZT potrubí na válcové střeše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C579A7" w14:paraId="19EC4328" w14:textId="77777777" w:rsidTr="00DF0A95">
        <w:tc>
          <w:tcPr>
            <w:tcW w:w="283" w:type="dxa"/>
          </w:tcPr>
          <w:p w14:paraId="387BBECB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7E533D6C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zateplovací systém ETICS</w:t>
            </w:r>
          </w:p>
          <w:p w14:paraId="5A68439B" w14:textId="77777777" w:rsidR="00C579A7" w:rsidRPr="004D13DD" w:rsidRDefault="00C579A7" w:rsidP="00DF0A95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t>1. lepidlo + penetrace podkladu</w:t>
            </w:r>
          </w:p>
          <w:p w14:paraId="6CF67662" w14:textId="77777777" w:rsidR="00C579A7" w:rsidRDefault="00C579A7" w:rsidP="00DF0A95">
            <w:pPr>
              <w:rPr>
                <w:rFonts w:ascii="Arial" w:hAnsi="Arial" w:cs="Arial"/>
                <w:sz w:val="16"/>
                <w:szCs w:val="16"/>
              </w:rPr>
            </w:pPr>
            <w:r w:rsidRPr="004D13DD">
              <w:rPr>
                <w:rFonts w:ascii="Arial" w:hAnsi="Arial" w:cs="Arial"/>
                <w:sz w:val="16"/>
                <w:szCs w:val="16"/>
              </w:rPr>
              <w:lastRenderedPageBreak/>
              <w:t xml:space="preserve">2. teplená izolace 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tl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40</w:t>
            </w:r>
            <w:r w:rsidRPr="004D13DD">
              <w:rPr>
                <w:rFonts w:ascii="Arial" w:hAnsi="Arial" w:cs="Arial"/>
                <w:sz w:val="16"/>
                <w:szCs w:val="16"/>
              </w:rPr>
              <w:t>mm</w:t>
            </w:r>
            <w:proofErr w:type="gramEnd"/>
            <w:r w:rsidRPr="004D13DD">
              <w:rPr>
                <w:rFonts w:ascii="Arial" w:hAnsi="Arial" w:cs="Arial"/>
                <w:sz w:val="16"/>
                <w:szCs w:val="16"/>
              </w:rPr>
              <w:t>, U= 0,031 W/</w:t>
            </w:r>
            <w:proofErr w:type="spellStart"/>
            <w:r w:rsidRPr="004D13DD">
              <w:rPr>
                <w:rFonts w:ascii="Arial" w:hAnsi="Arial" w:cs="Arial"/>
                <w:sz w:val="16"/>
                <w:szCs w:val="16"/>
              </w:rPr>
              <w:t>mK</w:t>
            </w:r>
            <w:proofErr w:type="spellEnd"/>
            <w:r w:rsidRPr="004D13DD">
              <w:rPr>
                <w:rFonts w:ascii="Arial" w:hAnsi="Arial" w:cs="Arial"/>
                <w:sz w:val="16"/>
                <w:szCs w:val="16"/>
              </w:rPr>
              <w:t xml:space="preserve"> + talířové kotvy 6-8ks/m2</w:t>
            </w:r>
          </w:p>
          <w:p w14:paraId="46288F14" w14:textId="77777777" w:rsidR="00C579A7" w:rsidRDefault="00C579A7" w:rsidP="00DF0A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základní vrstva, stěrka + výztuž</w:t>
            </w:r>
          </w:p>
          <w:p w14:paraId="1D05C750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silikónová stěrková omítka probarvená ve hmotě, zrno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1mm</w:t>
            </w:r>
            <w:proofErr w:type="gramEnd"/>
          </w:p>
        </w:tc>
        <w:tc>
          <w:tcPr>
            <w:tcW w:w="850" w:type="dxa"/>
          </w:tcPr>
          <w:p w14:paraId="01BC01C3" w14:textId="77777777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560" w:type="dxa"/>
          </w:tcPr>
          <w:p w14:paraId="249C4413" w14:textId="77777777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579A7" w14:paraId="28F2BCA1" w14:textId="77777777" w:rsidTr="00DF0A95">
        <w:tc>
          <w:tcPr>
            <w:tcW w:w="283" w:type="dxa"/>
          </w:tcPr>
          <w:p w14:paraId="17D90D21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7CD97C48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Dřevovláknitá deska</w:t>
            </w:r>
          </w:p>
        </w:tc>
        <w:tc>
          <w:tcPr>
            <w:tcW w:w="850" w:type="dxa"/>
          </w:tcPr>
          <w:p w14:paraId="3E81D96E" w14:textId="77777777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0" w:type="dxa"/>
          </w:tcPr>
          <w:p w14:paraId="167F33CB" w14:textId="77777777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579A7" w14:paraId="7EB25118" w14:textId="77777777" w:rsidTr="00DF0A95">
        <w:tc>
          <w:tcPr>
            <w:tcW w:w="283" w:type="dxa"/>
          </w:tcPr>
          <w:p w14:paraId="033B23B7" w14:textId="77777777" w:rsidR="00C579A7" w:rsidRPr="00D0345B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</w:tcPr>
          <w:p w14:paraId="63D57D85" w14:textId="77777777" w:rsidR="00C579A7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Nosný rám ze dřevěných hranolů 100x100</w:t>
            </w:r>
          </w:p>
          <w:p w14:paraId="0ED5D1F0" w14:textId="23A29CAF" w:rsidR="00C579A7" w:rsidRPr="00C579A7" w:rsidRDefault="00C579A7" w:rsidP="00DF0A95">
            <w:pPr>
              <w:rPr>
                <w:rFonts w:ascii="Arial" w:hAnsi="Arial" w:cs="Arial"/>
                <w:sz w:val="16"/>
                <w:szCs w:val="16"/>
              </w:rPr>
            </w:pPr>
            <w:r w:rsidRPr="00C579A7">
              <w:rPr>
                <w:rFonts w:ascii="Arial" w:hAnsi="Arial" w:cs="Arial"/>
                <w:sz w:val="16"/>
                <w:szCs w:val="16"/>
              </w:rPr>
              <w:t>/ kotveno do stávajících dřevěných hranolů krovu /</w:t>
            </w:r>
          </w:p>
        </w:tc>
        <w:tc>
          <w:tcPr>
            <w:tcW w:w="850" w:type="dxa"/>
          </w:tcPr>
          <w:p w14:paraId="3BE3AF58" w14:textId="3A377729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60" w:type="dxa"/>
          </w:tcPr>
          <w:p w14:paraId="28CA9491" w14:textId="77777777" w:rsidR="00C579A7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C579A7" w14:paraId="0BD43B81" w14:textId="77777777" w:rsidTr="00DF0A95">
        <w:tc>
          <w:tcPr>
            <w:tcW w:w="283" w:type="dxa"/>
            <w:vAlign w:val="center"/>
          </w:tcPr>
          <w:p w14:paraId="4A223CED" w14:textId="77777777" w:rsidR="00C579A7" w:rsidRPr="00D0345B" w:rsidRDefault="00C579A7" w:rsidP="00DF0A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1E88351A" w14:textId="77777777" w:rsidR="00C579A7" w:rsidRPr="003C7D50" w:rsidRDefault="00C579A7" w:rsidP="00DF0A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6A69FA96" w14:textId="37CDB5B3" w:rsidR="00C579A7" w:rsidRPr="00D0345B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560" w:type="dxa"/>
            <w:vAlign w:val="center"/>
          </w:tcPr>
          <w:p w14:paraId="7EBF4C04" w14:textId="77777777" w:rsidR="00C579A7" w:rsidRPr="00D0345B" w:rsidRDefault="00C579A7" w:rsidP="00DF0A9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6DC430" w14:textId="77777777" w:rsidR="00C579A7" w:rsidRDefault="00C579A7" w:rsidP="00783DAF"/>
    <w:p w14:paraId="7E5C9080" w14:textId="77777777" w:rsidR="00C579A7" w:rsidRDefault="00C579A7" w:rsidP="00783DAF"/>
    <w:p w14:paraId="6018729F" w14:textId="18999188" w:rsidR="00783DAF" w:rsidRDefault="00783DAF" w:rsidP="00783DAF">
      <w:pPr>
        <w:pStyle w:val="Nadpis2"/>
        <w:spacing w:line="360" w:lineRule="auto"/>
      </w:pPr>
      <w:r>
        <w:t>SP1</w:t>
      </w:r>
      <w:r w:rsidRPr="00091539">
        <w:t xml:space="preserve"> – </w:t>
      </w:r>
      <w:r>
        <w:t>Střecha terasy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783DAF" w14:paraId="43F99AA5" w14:textId="77777777" w:rsidTr="00385874">
        <w:tc>
          <w:tcPr>
            <w:tcW w:w="283" w:type="dxa"/>
            <w:vAlign w:val="center"/>
          </w:tcPr>
          <w:p w14:paraId="24F222D8" w14:textId="77777777" w:rsidR="00783DAF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82F6D37" w14:textId="34DD830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Křemičitý posyp – geometrické obrazce</w:t>
            </w:r>
          </w:p>
        </w:tc>
        <w:tc>
          <w:tcPr>
            <w:tcW w:w="850" w:type="dxa"/>
            <w:vAlign w:val="center"/>
          </w:tcPr>
          <w:p w14:paraId="4E7DD263" w14:textId="41937FB3" w:rsidR="00783DAF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4BFD0019" w14:textId="10EB6DF6" w:rsidR="00783DAF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DAF" w14:paraId="2CEBFAD9" w14:textId="77777777" w:rsidTr="00385874">
        <w:tc>
          <w:tcPr>
            <w:tcW w:w="283" w:type="dxa"/>
            <w:vAlign w:val="center"/>
          </w:tcPr>
          <w:p w14:paraId="59AE846E" w14:textId="7777777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0FE4CCE0" w14:textId="360177F6" w:rsidR="00783DAF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pás SBS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83DAF">
              <w:rPr>
                <w:rFonts w:ascii="Arial" w:hAnsi="Arial" w:cs="Arial"/>
                <w:sz w:val="16"/>
                <w:szCs w:val="16"/>
              </w:rPr>
              <w:t>/ vyztužený</w:t>
            </w:r>
            <w:r w:rsidR="007A4889">
              <w:rPr>
                <w:rFonts w:ascii="Arial" w:hAnsi="Arial" w:cs="Arial"/>
                <w:sz w:val="16"/>
                <w:szCs w:val="16"/>
              </w:rPr>
              <w:t>, spojitě napojeno na stávající AP</w:t>
            </w:r>
            <w:r w:rsidRPr="00783DAF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850" w:type="dxa"/>
            <w:vAlign w:val="center"/>
          </w:tcPr>
          <w:p w14:paraId="579474DB" w14:textId="12C7BC99" w:rsidR="00783DAF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560" w:type="dxa"/>
            <w:vAlign w:val="center"/>
          </w:tcPr>
          <w:p w14:paraId="7553DA56" w14:textId="3CE0A374" w:rsidR="00783DAF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83DAF" w14:paraId="3559E9F4" w14:textId="77777777" w:rsidTr="00385874">
        <w:tc>
          <w:tcPr>
            <w:tcW w:w="283" w:type="dxa"/>
            <w:vAlign w:val="center"/>
          </w:tcPr>
          <w:p w14:paraId="740315FE" w14:textId="7777777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19AD7EFF" w14:textId="5380D066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pás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samolepící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FEDC684" w14:textId="0A94FEF4" w:rsidR="00783DAF" w:rsidRPr="00D0345B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560" w:type="dxa"/>
            <w:vAlign w:val="center"/>
          </w:tcPr>
          <w:p w14:paraId="4FE5938A" w14:textId="77777777" w:rsidR="00783DAF" w:rsidRPr="00D0345B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83DAF" w14:paraId="009A6AAB" w14:textId="77777777" w:rsidTr="00385874">
        <w:tc>
          <w:tcPr>
            <w:tcW w:w="283" w:type="dxa"/>
            <w:vAlign w:val="center"/>
          </w:tcPr>
          <w:p w14:paraId="557100CB" w14:textId="7777777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6975851A" w14:textId="77777777" w:rsidR="007A4889" w:rsidRDefault="00783DAF" w:rsidP="00385874">
            <w:pPr>
              <w:rPr>
                <w:rFonts w:ascii="Arial" w:hAnsi="Arial" w:cs="Arial"/>
                <w:sz w:val="16"/>
                <w:szCs w:val="16"/>
              </w:rPr>
            </w:pPr>
            <w:r w:rsidRPr="00783DAF">
              <w:rPr>
                <w:rFonts w:ascii="Arial" w:hAnsi="Arial" w:cs="Arial"/>
                <w:sz w:val="20"/>
                <w:szCs w:val="20"/>
              </w:rPr>
              <w:t xml:space="preserve">Střešní polystyrenové desky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783DAF">
              <w:rPr>
                <w:rFonts w:ascii="Arial" w:hAnsi="Arial" w:cs="Arial"/>
                <w:sz w:val="16"/>
                <w:szCs w:val="16"/>
              </w:rPr>
              <w:t xml:space="preserve">2x </w:t>
            </w:r>
            <w:proofErr w:type="gramStart"/>
            <w:r w:rsidRPr="00783DAF">
              <w:rPr>
                <w:rFonts w:ascii="Arial" w:hAnsi="Arial" w:cs="Arial"/>
                <w:sz w:val="16"/>
                <w:szCs w:val="16"/>
              </w:rPr>
              <w:t>120mm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, přeložené spáry, vypěněno PUR lepidlem</w:t>
            </w:r>
          </w:p>
          <w:p w14:paraId="6B384CB3" w14:textId="504A56CC" w:rsidR="007A4889" w:rsidRPr="007A4889" w:rsidRDefault="007A4889" w:rsidP="003858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A4889">
              <w:rPr>
                <w:rFonts w:ascii="Arial" w:hAnsi="Arial" w:cs="Arial"/>
                <w:i/>
                <w:iCs/>
                <w:sz w:val="16"/>
                <w:szCs w:val="16"/>
              </w:rPr>
              <w:t>zachovat stávající spádovaní</w:t>
            </w:r>
          </w:p>
        </w:tc>
        <w:tc>
          <w:tcPr>
            <w:tcW w:w="850" w:type="dxa"/>
            <w:vAlign w:val="center"/>
          </w:tcPr>
          <w:p w14:paraId="69E370E0" w14:textId="4A78CDD4" w:rsidR="00783DAF" w:rsidRPr="007A4889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4889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560" w:type="dxa"/>
            <w:vAlign w:val="center"/>
          </w:tcPr>
          <w:p w14:paraId="556E3956" w14:textId="77777777" w:rsidR="00783DAF" w:rsidRPr="007A4889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4889"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83DAF" w14:paraId="1FEE67FB" w14:textId="77777777" w:rsidTr="00385874">
        <w:tc>
          <w:tcPr>
            <w:tcW w:w="283" w:type="dxa"/>
            <w:vAlign w:val="center"/>
          </w:tcPr>
          <w:p w14:paraId="3EFACE1B" w14:textId="7777777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36C1AD30" w14:textId="5C3F8006" w:rsidR="00783DAF" w:rsidRPr="00D0345B" w:rsidRDefault="007A4889" w:rsidP="003858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pás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/ parozábrana </w:t>
            </w:r>
          </w:p>
        </w:tc>
        <w:tc>
          <w:tcPr>
            <w:tcW w:w="850" w:type="dxa"/>
            <w:vAlign w:val="center"/>
          </w:tcPr>
          <w:p w14:paraId="3F1DE567" w14:textId="2E79C17C" w:rsidR="00783DAF" w:rsidRPr="007A4889" w:rsidRDefault="005B40D1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0" w:type="dxa"/>
            <w:vAlign w:val="center"/>
          </w:tcPr>
          <w:p w14:paraId="78F66786" w14:textId="77777777" w:rsidR="00783DAF" w:rsidRPr="007A4889" w:rsidRDefault="00783DAF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A4889"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7A4889" w14:paraId="344CBFFE" w14:textId="77777777" w:rsidTr="00385874">
        <w:tc>
          <w:tcPr>
            <w:tcW w:w="283" w:type="dxa"/>
            <w:vAlign w:val="center"/>
          </w:tcPr>
          <w:p w14:paraId="566BBE27" w14:textId="7F6E31D6" w:rsidR="007A4889" w:rsidRPr="007A4889" w:rsidRDefault="007A4889" w:rsidP="00385874">
            <w:pPr>
              <w:rPr>
                <w:rFonts w:ascii="Arial" w:hAnsi="Arial" w:cs="Arial"/>
                <w:sz w:val="20"/>
                <w:szCs w:val="20"/>
              </w:rPr>
            </w:pPr>
            <w:r w:rsidRPr="007A488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E6AB6A8" w14:textId="4D018470" w:rsidR="007A4889" w:rsidRPr="007A4889" w:rsidRDefault="007A4889" w:rsidP="00385874">
            <w:pPr>
              <w:rPr>
                <w:rFonts w:ascii="Arial" w:hAnsi="Arial" w:cs="Arial"/>
                <w:sz w:val="20"/>
                <w:szCs w:val="20"/>
              </w:rPr>
            </w:pPr>
            <w:r w:rsidRPr="007A4889">
              <w:rPr>
                <w:rFonts w:ascii="Arial" w:hAnsi="Arial" w:cs="Arial"/>
                <w:sz w:val="20"/>
                <w:szCs w:val="20"/>
              </w:rPr>
              <w:t>Asfaltový nátěr penetrační</w:t>
            </w:r>
          </w:p>
        </w:tc>
        <w:tc>
          <w:tcPr>
            <w:tcW w:w="850" w:type="dxa"/>
            <w:vAlign w:val="center"/>
          </w:tcPr>
          <w:p w14:paraId="5EEE38BA" w14:textId="100072DD" w:rsidR="007A4889" w:rsidRPr="007A4889" w:rsidRDefault="007A4889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4030E69" w14:textId="7C434054" w:rsidR="007A4889" w:rsidRPr="007A4889" w:rsidRDefault="007A4889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3DAF" w14:paraId="2940F214" w14:textId="77777777" w:rsidTr="00385874">
        <w:tc>
          <w:tcPr>
            <w:tcW w:w="283" w:type="dxa"/>
            <w:vAlign w:val="center"/>
          </w:tcPr>
          <w:p w14:paraId="1817DC08" w14:textId="77777777" w:rsidR="00783DAF" w:rsidRPr="003C7D50" w:rsidRDefault="00783DAF" w:rsidP="00385874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6660DC32" w14:textId="77777777" w:rsidR="00783DAF" w:rsidRPr="003C7D50" w:rsidRDefault="00783DAF" w:rsidP="00385874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>betonový stěnový panel</w:t>
            </w:r>
          </w:p>
        </w:tc>
        <w:tc>
          <w:tcPr>
            <w:tcW w:w="850" w:type="dxa"/>
            <w:vAlign w:val="center"/>
          </w:tcPr>
          <w:p w14:paraId="2CEC5A55" w14:textId="344971A8" w:rsidR="00783DAF" w:rsidRPr="003C7D50" w:rsidRDefault="00783DAF" w:rsidP="00385874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02524580" w14:textId="77777777" w:rsidR="00783DAF" w:rsidRPr="003C7D50" w:rsidRDefault="00783DAF" w:rsidP="00385874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783DAF" w14:paraId="709189D2" w14:textId="77777777" w:rsidTr="00385874">
        <w:tc>
          <w:tcPr>
            <w:tcW w:w="283" w:type="dxa"/>
            <w:vAlign w:val="center"/>
          </w:tcPr>
          <w:p w14:paraId="3B93B40C" w14:textId="77777777" w:rsidR="00783DAF" w:rsidRPr="00D0345B" w:rsidRDefault="00783DAF" w:rsidP="003858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2C6F057B" w14:textId="77777777" w:rsidR="00783DAF" w:rsidRPr="003C7D50" w:rsidRDefault="00783DAF" w:rsidP="003858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3A320059" w14:textId="00CE2283" w:rsidR="00783DAF" w:rsidRPr="00D0345B" w:rsidRDefault="005B40D1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560" w:type="dxa"/>
            <w:vAlign w:val="center"/>
          </w:tcPr>
          <w:p w14:paraId="2B4426CE" w14:textId="721F882E" w:rsidR="00783DAF" w:rsidRPr="00D0345B" w:rsidRDefault="005B40D1" w:rsidP="003858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1A612717" w14:textId="77777777" w:rsidR="00783DAF" w:rsidRDefault="00783DAF" w:rsidP="00783DAF"/>
    <w:p w14:paraId="5066F4DB" w14:textId="459A64E6" w:rsidR="00A00709" w:rsidRDefault="00A00709" w:rsidP="00A00709">
      <w:pPr>
        <w:pStyle w:val="Nadpis2"/>
        <w:spacing w:line="360" w:lineRule="auto"/>
      </w:pPr>
      <w:r>
        <w:t>SP2</w:t>
      </w:r>
      <w:r w:rsidRPr="00091539">
        <w:t xml:space="preserve"> – </w:t>
      </w:r>
      <w:r>
        <w:t xml:space="preserve">Střecha </w:t>
      </w:r>
      <w:ins w:id="138" w:author="Vít Kaliba" w:date="2024-04-12T09:28:00Z">
        <w:r>
          <w:t>plochá, válcová</w:t>
        </w:r>
      </w:ins>
      <w:del w:id="139" w:author="Vít Kaliba" w:date="2024-04-12T09:27:00Z">
        <w:r w:rsidDel="00A00709">
          <w:delText>střechy</w:delText>
        </w:r>
      </w:del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83"/>
        <w:gridCol w:w="7371"/>
        <w:gridCol w:w="850"/>
        <w:gridCol w:w="560"/>
      </w:tblGrid>
      <w:tr w:rsidR="00A00709" w:rsidDel="00A00709" w14:paraId="31249DE0" w14:textId="76BEEA08" w:rsidTr="006B7D72">
        <w:trPr>
          <w:del w:id="140" w:author="Vít Kaliba" w:date="2024-04-12T09:25:00Z"/>
        </w:trPr>
        <w:tc>
          <w:tcPr>
            <w:tcW w:w="283" w:type="dxa"/>
            <w:vAlign w:val="center"/>
          </w:tcPr>
          <w:p w14:paraId="18CC64E8" w14:textId="04EF5484" w:rsidR="00A00709" w:rsidDel="00A00709" w:rsidRDefault="00A00709" w:rsidP="006B7D72">
            <w:pPr>
              <w:rPr>
                <w:del w:id="141" w:author="Vít Kaliba" w:date="2024-04-12T09:25:00Z"/>
                <w:rFonts w:ascii="Arial" w:hAnsi="Arial" w:cs="Arial"/>
                <w:sz w:val="20"/>
                <w:szCs w:val="20"/>
              </w:rPr>
            </w:pPr>
            <w:del w:id="142" w:author="Vít Kaliba" w:date="2024-04-12T09:25:00Z">
              <w:r w:rsidDel="00A00709">
                <w:rPr>
                  <w:rFonts w:ascii="Arial" w:hAnsi="Arial" w:cs="Arial"/>
                  <w:sz w:val="20"/>
                  <w:szCs w:val="20"/>
                </w:rPr>
                <w:delText>-</w:delText>
              </w:r>
            </w:del>
          </w:p>
        </w:tc>
        <w:tc>
          <w:tcPr>
            <w:tcW w:w="7371" w:type="dxa"/>
            <w:vAlign w:val="center"/>
          </w:tcPr>
          <w:p w14:paraId="7447C89B" w14:textId="076ED5BD" w:rsidR="00A00709" w:rsidRPr="00D0345B" w:rsidDel="00A00709" w:rsidRDefault="00A00709" w:rsidP="006B7D72">
            <w:pPr>
              <w:rPr>
                <w:del w:id="143" w:author="Vít Kaliba" w:date="2024-04-12T09:25:00Z"/>
                <w:rFonts w:ascii="Arial" w:hAnsi="Arial" w:cs="Arial"/>
                <w:sz w:val="20"/>
                <w:szCs w:val="20"/>
              </w:rPr>
            </w:pPr>
            <w:del w:id="144" w:author="Vít Kaliba" w:date="2024-04-12T09:25:00Z">
              <w:r w:rsidDel="00A00709">
                <w:rPr>
                  <w:rFonts w:ascii="Arial" w:hAnsi="Arial" w:cs="Arial"/>
                  <w:sz w:val="20"/>
                  <w:szCs w:val="20"/>
                </w:rPr>
                <w:delText>Křemičitý posyp – geometrické obrazce</w:delText>
              </w:r>
            </w:del>
          </w:p>
        </w:tc>
        <w:tc>
          <w:tcPr>
            <w:tcW w:w="850" w:type="dxa"/>
            <w:vAlign w:val="center"/>
          </w:tcPr>
          <w:p w14:paraId="00E7E896" w14:textId="420A59A6" w:rsidR="00A00709" w:rsidDel="00A00709" w:rsidRDefault="00A00709" w:rsidP="006B7D72">
            <w:pPr>
              <w:jc w:val="right"/>
              <w:rPr>
                <w:del w:id="145" w:author="Vít Kaliba" w:date="2024-04-12T09:25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5BD262C9" w14:textId="221E12AB" w:rsidR="00A00709" w:rsidDel="00A00709" w:rsidRDefault="00A00709" w:rsidP="006B7D72">
            <w:pPr>
              <w:jc w:val="right"/>
              <w:rPr>
                <w:del w:id="146" w:author="Vít Kaliba" w:date="2024-04-12T09:25:00Z"/>
                <w:rFonts w:ascii="Arial" w:hAnsi="Arial" w:cs="Arial"/>
                <w:sz w:val="20"/>
                <w:szCs w:val="20"/>
              </w:rPr>
            </w:pPr>
          </w:p>
        </w:tc>
      </w:tr>
      <w:tr w:rsidR="00A00709" w14:paraId="6E729D61" w14:textId="77777777" w:rsidTr="006B7D72">
        <w:tc>
          <w:tcPr>
            <w:tcW w:w="283" w:type="dxa"/>
            <w:vAlign w:val="center"/>
          </w:tcPr>
          <w:p w14:paraId="64C96C0B" w14:textId="77777777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1E42E1C0" w14:textId="51C5FFA5" w:rsidR="00A00709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Asfaltový pás SBS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modif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s posypem</w:t>
            </w:r>
            <w:r w:rsidRPr="00783DAF">
              <w:rPr>
                <w:rFonts w:ascii="Arial" w:hAnsi="Arial" w:cs="Arial"/>
                <w:sz w:val="16"/>
                <w:szCs w:val="16"/>
              </w:rPr>
              <w:t>/ vyztužený</w:t>
            </w:r>
            <w:r>
              <w:rPr>
                <w:rFonts w:ascii="Arial" w:hAnsi="Arial" w:cs="Arial"/>
                <w:sz w:val="16"/>
                <w:szCs w:val="16"/>
              </w:rPr>
              <w:t>, spojitě napojeno na stávající AP</w:t>
            </w:r>
            <w:r w:rsidRPr="00783DAF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850" w:type="dxa"/>
            <w:vAlign w:val="center"/>
          </w:tcPr>
          <w:p w14:paraId="06DB50FB" w14:textId="77777777" w:rsidR="00A0070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560" w:type="dxa"/>
            <w:vAlign w:val="center"/>
          </w:tcPr>
          <w:p w14:paraId="26BE5293" w14:textId="77777777" w:rsidR="00A0070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A00709" w14:paraId="26CFFBEB" w14:textId="77777777" w:rsidTr="006B7D72">
        <w:tc>
          <w:tcPr>
            <w:tcW w:w="283" w:type="dxa"/>
            <w:vAlign w:val="center"/>
          </w:tcPr>
          <w:p w14:paraId="3E0C731F" w14:textId="77777777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EA940DA" w14:textId="03208D22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ins w:id="147" w:author="Vít Kaliba" w:date="2024-04-12T09:25:00Z">
              <w:r>
                <w:rPr>
                  <w:rFonts w:ascii="Arial" w:hAnsi="Arial" w:cs="Arial"/>
                  <w:sz w:val="20"/>
                  <w:szCs w:val="20"/>
                </w:rPr>
                <w:t xml:space="preserve">Prkenné bednění – doplněné </w:t>
              </w:r>
            </w:ins>
            <w:del w:id="148" w:author="Vít Kaliba" w:date="2024-04-12T09:25:00Z">
              <w:r w:rsidDel="00A00709">
                <w:rPr>
                  <w:rFonts w:ascii="Arial" w:hAnsi="Arial" w:cs="Arial"/>
                  <w:sz w:val="20"/>
                  <w:szCs w:val="20"/>
                </w:rPr>
                <w:delText xml:space="preserve">Asfaltový pás modif. samolepící </w:delText>
              </w:r>
              <w:r w:rsidDel="00A00709">
                <w:rPr>
                  <w:rFonts w:ascii="Arial" w:hAnsi="Arial" w:cs="Arial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850" w:type="dxa"/>
            <w:vAlign w:val="center"/>
          </w:tcPr>
          <w:p w14:paraId="3E29EE2C" w14:textId="30CA7738" w:rsidR="00A00709" w:rsidRPr="00D0345B" w:rsidRDefault="00A00709" w:rsidP="00A0070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49" w:author="Vít Kaliba" w:date="2024-04-12T09:26:00Z">
              <w:r w:rsidDel="00A00709">
                <w:rPr>
                  <w:rFonts w:ascii="Arial" w:hAnsi="Arial" w:cs="Arial"/>
                  <w:sz w:val="20"/>
                  <w:szCs w:val="20"/>
                </w:rPr>
                <w:delText>4,0</w:delText>
              </w:r>
            </w:del>
            <w:ins w:id="150" w:author="Vít Kaliba" w:date="2024-04-12T09:26:00Z">
              <w:r>
                <w:rPr>
                  <w:rFonts w:ascii="Arial" w:hAnsi="Arial" w:cs="Arial"/>
                  <w:sz w:val="20"/>
                  <w:szCs w:val="20"/>
                </w:rPr>
                <w:t>25</w:t>
              </w:r>
            </w:ins>
          </w:p>
        </w:tc>
        <w:tc>
          <w:tcPr>
            <w:tcW w:w="560" w:type="dxa"/>
            <w:vAlign w:val="center"/>
          </w:tcPr>
          <w:p w14:paraId="69A2D4F0" w14:textId="77777777" w:rsidR="00A00709" w:rsidRPr="00D0345B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  <w:tr w:rsidR="00A00709" w14:paraId="1AE91618" w14:textId="77777777" w:rsidTr="006B7D72">
        <w:tc>
          <w:tcPr>
            <w:tcW w:w="283" w:type="dxa"/>
            <w:vAlign w:val="center"/>
          </w:tcPr>
          <w:p w14:paraId="14001C19" w14:textId="77777777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6342A79F" w14:textId="1B649EE0" w:rsidR="00A00709" w:rsidDel="00A00709" w:rsidRDefault="00A00709" w:rsidP="006B7D72">
            <w:pPr>
              <w:rPr>
                <w:del w:id="151" w:author="Vít Kaliba" w:date="2024-04-12T09:26:00Z"/>
                <w:rFonts w:ascii="Arial" w:hAnsi="Arial" w:cs="Arial"/>
                <w:sz w:val="16"/>
                <w:szCs w:val="16"/>
              </w:rPr>
            </w:pPr>
            <w:ins w:id="152" w:author="Vít Kaliba" w:date="2024-04-12T09:26:00Z">
              <w:r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>Větraná</w:t>
              </w:r>
            </w:ins>
            <w:ins w:id="153" w:author="Vít Kaliba" w:date="2024-04-12T09:27:00Z">
              <w:r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 xml:space="preserve"> dutina</w:t>
              </w:r>
            </w:ins>
            <w:del w:id="154" w:author="Vít Kaliba" w:date="2024-04-12T09:26:00Z">
              <w:r w:rsidRPr="00783DAF" w:rsidDel="00A00709">
                <w:rPr>
                  <w:rFonts w:ascii="Arial" w:hAnsi="Arial" w:cs="Arial"/>
                  <w:sz w:val="20"/>
                  <w:szCs w:val="20"/>
                </w:rPr>
                <w:delText xml:space="preserve">Střešní polystyrenové desky </w:delText>
              </w:r>
              <w:r w:rsidDel="00A00709">
                <w:rPr>
                  <w:rFonts w:ascii="Arial" w:hAnsi="Arial" w:cs="Arial"/>
                  <w:sz w:val="20"/>
                  <w:szCs w:val="20"/>
                </w:rPr>
                <w:delText xml:space="preserve">/ </w:delText>
              </w:r>
              <w:r w:rsidRPr="00783DAF" w:rsidDel="00A00709">
                <w:rPr>
                  <w:rFonts w:ascii="Arial" w:hAnsi="Arial" w:cs="Arial"/>
                  <w:sz w:val="16"/>
                  <w:szCs w:val="16"/>
                </w:rPr>
                <w:delText>2x 120mm</w:delText>
              </w:r>
              <w:r w:rsidDel="00A00709">
                <w:rPr>
                  <w:rFonts w:ascii="Arial" w:hAnsi="Arial" w:cs="Arial"/>
                  <w:sz w:val="16"/>
                  <w:szCs w:val="16"/>
                </w:rPr>
                <w:delText>, přeložené spáry, vypěněno PUR lepidlem</w:delText>
              </w:r>
            </w:del>
          </w:p>
          <w:p w14:paraId="0F2575FA" w14:textId="6DD8B167" w:rsidR="00A00709" w:rsidRPr="007A4889" w:rsidRDefault="00A00709" w:rsidP="006B7D7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del w:id="155" w:author="Vít Kaliba" w:date="2024-04-12T09:26:00Z">
              <w:r w:rsidRPr="007A4889" w:rsidDel="00A00709">
                <w:rPr>
                  <w:rFonts w:ascii="Arial" w:hAnsi="Arial" w:cs="Arial"/>
                  <w:i/>
                  <w:iCs/>
                  <w:sz w:val="16"/>
                  <w:szCs w:val="16"/>
                </w:rPr>
                <w:delText>zachovat stávající spádovaní</w:delText>
              </w:r>
            </w:del>
          </w:p>
        </w:tc>
        <w:tc>
          <w:tcPr>
            <w:tcW w:w="850" w:type="dxa"/>
            <w:vAlign w:val="center"/>
          </w:tcPr>
          <w:p w14:paraId="2B2BAAEC" w14:textId="15210927" w:rsidR="00A00709" w:rsidRPr="007A488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56" w:author="Vít Kaliba" w:date="2024-04-12T09:27:00Z">
              <w:r w:rsidRPr="007A4889" w:rsidDel="00A00709">
                <w:rPr>
                  <w:rFonts w:ascii="Arial" w:hAnsi="Arial" w:cs="Arial"/>
                  <w:sz w:val="20"/>
                  <w:szCs w:val="20"/>
                </w:rPr>
                <w:delText>240</w:delText>
              </w:r>
            </w:del>
          </w:p>
        </w:tc>
        <w:tc>
          <w:tcPr>
            <w:tcW w:w="560" w:type="dxa"/>
            <w:vAlign w:val="center"/>
          </w:tcPr>
          <w:p w14:paraId="4548F4EE" w14:textId="7640077E" w:rsidR="00A00709" w:rsidRPr="007A488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57" w:author="Vít Kaliba" w:date="2024-04-12T09:27:00Z">
              <w:r w:rsidRPr="007A4889" w:rsidDel="00A00709">
                <w:rPr>
                  <w:rFonts w:ascii="Arial" w:hAnsi="Arial" w:cs="Arial"/>
                  <w:sz w:val="20"/>
                  <w:szCs w:val="20"/>
                </w:rPr>
                <w:delText>mm</w:delText>
              </w:r>
            </w:del>
          </w:p>
        </w:tc>
      </w:tr>
      <w:tr w:rsidR="00A00709" w14:paraId="15A301AE" w14:textId="77777777" w:rsidTr="006B7D72">
        <w:tc>
          <w:tcPr>
            <w:tcW w:w="283" w:type="dxa"/>
            <w:vAlign w:val="center"/>
          </w:tcPr>
          <w:p w14:paraId="7B016311" w14:textId="77777777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r w:rsidRPr="00D0345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7F4286E5" w14:textId="6E6BF8FA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  <w:ins w:id="158" w:author="Vít Kaliba" w:date="2024-04-12T09:27:00Z">
              <w:r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>Foukaná izolace</w:t>
              </w:r>
            </w:ins>
            <w:del w:id="159" w:author="Vít Kaliba" w:date="2024-04-12T09:27:00Z">
              <w:r w:rsidDel="00A00709">
                <w:rPr>
                  <w:rFonts w:ascii="Arial" w:hAnsi="Arial" w:cs="Arial"/>
                  <w:sz w:val="20"/>
                  <w:szCs w:val="20"/>
                </w:rPr>
                <w:delText xml:space="preserve">Asfaltový pás modif. / parozábrana </w:delText>
              </w:r>
            </w:del>
          </w:p>
        </w:tc>
        <w:tc>
          <w:tcPr>
            <w:tcW w:w="850" w:type="dxa"/>
            <w:vAlign w:val="center"/>
          </w:tcPr>
          <w:p w14:paraId="363E0BFC" w14:textId="6A84453A" w:rsidR="00A00709" w:rsidRPr="007A488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60" w:author="Vít Kaliba" w:date="2024-04-12T09:27:00Z">
              <w:r w:rsidDel="00A00709">
                <w:rPr>
                  <w:rFonts w:ascii="Arial" w:hAnsi="Arial" w:cs="Arial"/>
                  <w:sz w:val="20"/>
                  <w:szCs w:val="20"/>
                </w:rPr>
                <w:delText>3</w:delText>
              </w:r>
            </w:del>
          </w:p>
        </w:tc>
        <w:tc>
          <w:tcPr>
            <w:tcW w:w="560" w:type="dxa"/>
            <w:vAlign w:val="center"/>
          </w:tcPr>
          <w:p w14:paraId="055E81B7" w14:textId="6F95FA1E" w:rsidR="00A00709" w:rsidRPr="007A4889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61" w:author="Vít Kaliba" w:date="2024-04-12T09:27:00Z">
              <w:r w:rsidRPr="007A4889" w:rsidDel="00A00709">
                <w:rPr>
                  <w:rFonts w:ascii="Arial" w:hAnsi="Arial" w:cs="Arial"/>
                  <w:sz w:val="20"/>
                  <w:szCs w:val="20"/>
                </w:rPr>
                <w:delText>mm</w:delText>
              </w:r>
            </w:del>
          </w:p>
        </w:tc>
      </w:tr>
      <w:tr w:rsidR="00A00709" w:rsidDel="00A00709" w14:paraId="0BB486EE" w14:textId="78567289" w:rsidTr="006B7D72">
        <w:trPr>
          <w:del w:id="162" w:author="Vít Kaliba" w:date="2024-04-12T09:27:00Z"/>
        </w:trPr>
        <w:tc>
          <w:tcPr>
            <w:tcW w:w="283" w:type="dxa"/>
            <w:vAlign w:val="center"/>
          </w:tcPr>
          <w:p w14:paraId="29842C88" w14:textId="7931085B" w:rsidR="00A00709" w:rsidRPr="007A4889" w:rsidDel="00A00709" w:rsidRDefault="00A00709" w:rsidP="006B7D72">
            <w:pPr>
              <w:rPr>
                <w:del w:id="163" w:author="Vít Kaliba" w:date="2024-04-12T09:27:00Z"/>
                <w:rFonts w:ascii="Arial" w:hAnsi="Arial" w:cs="Arial"/>
                <w:sz w:val="20"/>
                <w:szCs w:val="20"/>
              </w:rPr>
            </w:pPr>
            <w:del w:id="164" w:author="Vít Kaliba" w:date="2024-04-12T09:27:00Z">
              <w:r w:rsidRPr="007A4889" w:rsidDel="00A00709">
                <w:rPr>
                  <w:rFonts w:ascii="Arial" w:hAnsi="Arial" w:cs="Arial"/>
                  <w:sz w:val="20"/>
                  <w:szCs w:val="20"/>
                </w:rPr>
                <w:delText>-</w:delText>
              </w:r>
            </w:del>
          </w:p>
        </w:tc>
        <w:tc>
          <w:tcPr>
            <w:tcW w:w="7371" w:type="dxa"/>
            <w:vAlign w:val="center"/>
          </w:tcPr>
          <w:p w14:paraId="4EAD1959" w14:textId="37FED64D" w:rsidR="00A00709" w:rsidRPr="007A4889" w:rsidDel="00A00709" w:rsidRDefault="00A00709" w:rsidP="006B7D72">
            <w:pPr>
              <w:rPr>
                <w:del w:id="165" w:author="Vít Kaliba" w:date="2024-04-12T09:27:00Z"/>
                <w:rFonts w:ascii="Arial" w:hAnsi="Arial" w:cs="Arial"/>
                <w:sz w:val="20"/>
                <w:szCs w:val="20"/>
              </w:rPr>
            </w:pPr>
            <w:del w:id="166" w:author="Vít Kaliba" w:date="2024-04-12T09:27:00Z">
              <w:r w:rsidRPr="007A4889" w:rsidDel="00A00709">
                <w:rPr>
                  <w:rFonts w:ascii="Arial" w:hAnsi="Arial" w:cs="Arial"/>
                  <w:sz w:val="20"/>
                  <w:szCs w:val="20"/>
                </w:rPr>
                <w:delText>Asfaltový nátěr penetrační</w:delText>
              </w:r>
            </w:del>
          </w:p>
        </w:tc>
        <w:tc>
          <w:tcPr>
            <w:tcW w:w="850" w:type="dxa"/>
            <w:vAlign w:val="center"/>
          </w:tcPr>
          <w:p w14:paraId="61B25128" w14:textId="4670148D" w:rsidR="00A00709" w:rsidRPr="007A4889" w:rsidDel="00A00709" w:rsidRDefault="00A00709" w:rsidP="006B7D72">
            <w:pPr>
              <w:jc w:val="right"/>
              <w:rPr>
                <w:del w:id="167" w:author="Vít Kaliba" w:date="2024-04-12T09:27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10E065F8" w14:textId="54D13120" w:rsidR="00A00709" w:rsidRPr="007A4889" w:rsidDel="00A00709" w:rsidRDefault="00A00709" w:rsidP="006B7D72">
            <w:pPr>
              <w:jc w:val="right"/>
              <w:rPr>
                <w:del w:id="168" w:author="Vít Kaliba" w:date="2024-04-12T09:27:00Z"/>
                <w:rFonts w:ascii="Arial" w:hAnsi="Arial" w:cs="Arial"/>
                <w:sz w:val="20"/>
                <w:szCs w:val="20"/>
              </w:rPr>
            </w:pPr>
          </w:p>
        </w:tc>
      </w:tr>
      <w:tr w:rsidR="00A00709" w14:paraId="6CB481B6" w14:textId="77777777" w:rsidTr="006B7D72">
        <w:tc>
          <w:tcPr>
            <w:tcW w:w="283" w:type="dxa"/>
            <w:vAlign w:val="center"/>
          </w:tcPr>
          <w:p w14:paraId="27A915E7" w14:textId="77777777" w:rsidR="00A00709" w:rsidRPr="003C7D50" w:rsidRDefault="00A00709" w:rsidP="006B7D72">
            <w:pPr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-</w:t>
            </w:r>
          </w:p>
        </w:tc>
        <w:tc>
          <w:tcPr>
            <w:tcW w:w="7371" w:type="dxa"/>
            <w:vAlign w:val="center"/>
          </w:tcPr>
          <w:p w14:paraId="1CBA16A9" w14:textId="6E76DA1C" w:rsidR="00A00709" w:rsidRPr="003C7D50" w:rsidRDefault="00A00709" w:rsidP="006B7D72">
            <w:pP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3C7D50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Stávající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</w:rPr>
              <w:t xml:space="preserve">betonový </w:t>
            </w:r>
            <w:ins w:id="169" w:author="Vít Kaliba" w:date="2024-04-12T09:27:00Z">
              <w:r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t>strop</w:t>
              </w:r>
            </w:ins>
            <w:del w:id="170" w:author="Vít Kaliba" w:date="2024-04-12T09:27:00Z">
              <w:r w:rsidDel="00A00709">
                <w:rPr>
                  <w:rFonts w:ascii="Arial" w:hAnsi="Arial" w:cs="Arial"/>
                  <w:i/>
                  <w:iCs/>
                  <w:color w:val="808080" w:themeColor="background1" w:themeShade="80"/>
                  <w:sz w:val="20"/>
                  <w:szCs w:val="20"/>
                </w:rPr>
                <w:delText>stěnový panel</w:delText>
              </w:r>
            </w:del>
          </w:p>
        </w:tc>
        <w:tc>
          <w:tcPr>
            <w:tcW w:w="850" w:type="dxa"/>
            <w:vAlign w:val="center"/>
          </w:tcPr>
          <w:p w14:paraId="2A041FC5" w14:textId="77777777" w:rsidR="00A00709" w:rsidRPr="003C7D50" w:rsidRDefault="00A00709" w:rsidP="006B7D72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560" w:type="dxa"/>
            <w:vAlign w:val="center"/>
          </w:tcPr>
          <w:p w14:paraId="7B43A241" w14:textId="77777777" w:rsidR="00A00709" w:rsidRPr="003C7D50" w:rsidRDefault="00A00709" w:rsidP="006B7D72">
            <w:pPr>
              <w:jc w:val="right"/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</w:pPr>
          </w:p>
        </w:tc>
      </w:tr>
      <w:tr w:rsidR="00A00709" w14:paraId="768D344B" w14:textId="77777777" w:rsidTr="006B7D72">
        <w:tc>
          <w:tcPr>
            <w:tcW w:w="283" w:type="dxa"/>
            <w:vAlign w:val="center"/>
          </w:tcPr>
          <w:p w14:paraId="63E104BF" w14:textId="77777777" w:rsidR="00A00709" w:rsidRPr="00D0345B" w:rsidRDefault="00A00709" w:rsidP="006B7D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vAlign w:val="center"/>
          </w:tcPr>
          <w:p w14:paraId="4A80074D" w14:textId="77777777" w:rsidR="00A00709" w:rsidRPr="003C7D50" w:rsidRDefault="00A00709" w:rsidP="006B7D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D50">
              <w:rPr>
                <w:rFonts w:ascii="Arial" w:hAnsi="Arial" w:cs="Arial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850" w:type="dxa"/>
            <w:vAlign w:val="center"/>
          </w:tcPr>
          <w:p w14:paraId="2CA4EEBD" w14:textId="5BA4696A" w:rsidR="00A00709" w:rsidRPr="00D0345B" w:rsidRDefault="00A00709" w:rsidP="00A0070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del w:id="171" w:author="Vít Kaliba" w:date="2024-04-12T09:27:00Z">
              <w:r w:rsidDel="00A00709">
                <w:rPr>
                  <w:rFonts w:ascii="Arial" w:hAnsi="Arial" w:cs="Arial"/>
                  <w:sz w:val="20"/>
                  <w:szCs w:val="20"/>
                </w:rPr>
                <w:delText>250</w:delText>
              </w:r>
            </w:del>
            <w:ins w:id="172" w:author="Vít Kaliba" w:date="2024-04-12T09:27:00Z">
              <w:r>
                <w:rPr>
                  <w:rFonts w:ascii="Arial" w:hAnsi="Arial" w:cs="Arial"/>
                  <w:sz w:val="20"/>
                  <w:szCs w:val="20"/>
                </w:rPr>
                <w:t>30</w:t>
              </w:r>
            </w:ins>
          </w:p>
        </w:tc>
        <w:tc>
          <w:tcPr>
            <w:tcW w:w="560" w:type="dxa"/>
            <w:vAlign w:val="center"/>
          </w:tcPr>
          <w:p w14:paraId="4E67935D" w14:textId="77777777" w:rsidR="00A00709" w:rsidRPr="00D0345B" w:rsidRDefault="00A00709" w:rsidP="006B7D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</w:tc>
      </w:tr>
    </w:tbl>
    <w:p w14:paraId="221C1576" w14:textId="77777777" w:rsidR="00A00709" w:rsidRDefault="00A00709" w:rsidP="00A00709"/>
    <w:p w14:paraId="147454D6" w14:textId="77777777" w:rsidR="003C7D50" w:rsidRDefault="003C7D50" w:rsidP="00C20A18"/>
    <w:sectPr w:rsidR="003C7D50" w:rsidSect="00007483"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F23D6"/>
    <w:multiLevelType w:val="hybridMultilevel"/>
    <w:tmpl w:val="83CCB7D4"/>
    <w:lvl w:ilvl="0" w:tplc="059ED03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F4E80"/>
    <w:multiLevelType w:val="hybridMultilevel"/>
    <w:tmpl w:val="86EEE5CC"/>
    <w:lvl w:ilvl="0" w:tplc="F19804C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A5F6D"/>
    <w:multiLevelType w:val="hybridMultilevel"/>
    <w:tmpl w:val="1E4A6ED4"/>
    <w:lvl w:ilvl="0" w:tplc="616C06B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131731">
    <w:abstractNumId w:val="1"/>
  </w:num>
  <w:num w:numId="2" w16cid:durableId="1528057157">
    <w:abstractNumId w:val="0"/>
  </w:num>
  <w:num w:numId="3" w16cid:durableId="110541937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Kaliba">
    <w15:presenceInfo w15:providerId="AD" w15:userId="S::vit.kaliba@designservis.com::530c6660-b923-412e-a4a1-49eec7430d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563"/>
    <w:rsid w:val="00007483"/>
    <w:rsid w:val="00056244"/>
    <w:rsid w:val="00091539"/>
    <w:rsid w:val="00111C42"/>
    <w:rsid w:val="00121F4F"/>
    <w:rsid w:val="001B33F0"/>
    <w:rsid w:val="001F109C"/>
    <w:rsid w:val="002A16AF"/>
    <w:rsid w:val="003C7D50"/>
    <w:rsid w:val="003F2E4B"/>
    <w:rsid w:val="004037BA"/>
    <w:rsid w:val="00476580"/>
    <w:rsid w:val="004D13DD"/>
    <w:rsid w:val="004E45D9"/>
    <w:rsid w:val="0055244E"/>
    <w:rsid w:val="005B40D1"/>
    <w:rsid w:val="006172E9"/>
    <w:rsid w:val="00641C76"/>
    <w:rsid w:val="006F2A4C"/>
    <w:rsid w:val="007232E5"/>
    <w:rsid w:val="00783DAF"/>
    <w:rsid w:val="007A4889"/>
    <w:rsid w:val="00823146"/>
    <w:rsid w:val="00A00709"/>
    <w:rsid w:val="00C20A18"/>
    <w:rsid w:val="00C579A7"/>
    <w:rsid w:val="00C86ADB"/>
    <w:rsid w:val="00CA1A88"/>
    <w:rsid w:val="00D0345B"/>
    <w:rsid w:val="00D76963"/>
    <w:rsid w:val="00DF7563"/>
    <w:rsid w:val="00E02244"/>
    <w:rsid w:val="00E66AC5"/>
    <w:rsid w:val="00E756CC"/>
    <w:rsid w:val="00F7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A18E"/>
  <w15:chartTrackingRefBased/>
  <w15:docId w15:val="{B7EA1053-45B0-48EA-B38F-865C5A46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16AF"/>
  </w:style>
  <w:style w:type="paragraph" w:styleId="Nadpis1">
    <w:name w:val="heading 1"/>
    <w:basedOn w:val="Normln"/>
    <w:next w:val="Normln"/>
    <w:link w:val="Nadpis1Char"/>
    <w:uiPriority w:val="9"/>
    <w:qFormat/>
    <w:rsid w:val="00091539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153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4">
    <w:name w:val="Plain Table 4"/>
    <w:basedOn w:val="Normlntabulka"/>
    <w:uiPriority w:val="44"/>
    <w:rsid w:val="00DF7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DF75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091539"/>
    <w:rPr>
      <w:rFonts w:ascii="Arial" w:eastAsiaTheme="majorEastAsia" w:hAnsi="Arial" w:cstheme="majorBidi"/>
      <w:b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91539"/>
    <w:rPr>
      <w:rFonts w:ascii="Arial" w:eastAsiaTheme="majorEastAsia" w:hAnsi="Arial" w:cstheme="majorBidi"/>
      <w:b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4D13DD"/>
    <w:pPr>
      <w:ind w:left="720"/>
      <w:contextualSpacing/>
    </w:pPr>
  </w:style>
  <w:style w:type="paragraph" w:styleId="Revize">
    <w:name w:val="Revision"/>
    <w:hidden/>
    <w:uiPriority w:val="99"/>
    <w:semiHidden/>
    <w:rsid w:val="00A007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6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1D4D5-740B-4F82-B196-91B9E5A3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4</Pages>
  <Words>806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Kaliba</dc:creator>
  <cp:keywords/>
  <dc:description/>
  <cp:lastModifiedBy>Vít Kaliba</cp:lastModifiedBy>
  <cp:revision>9</cp:revision>
  <cp:lastPrinted>2024-04-12T15:55:00Z</cp:lastPrinted>
  <dcterms:created xsi:type="dcterms:W3CDTF">2024-04-05T13:13:00Z</dcterms:created>
  <dcterms:modified xsi:type="dcterms:W3CDTF">2024-04-12T15:55:00Z</dcterms:modified>
</cp:coreProperties>
</file>